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39081F" w14:textId="77777777" w:rsidR="009F32BF" w:rsidRPr="00321FA6" w:rsidRDefault="009F32BF" w:rsidP="009F32BF">
      <w:pPr>
        <w:jc w:val="right"/>
        <w:rPr>
          <w:rFonts w:eastAsia="Calibri" w:cs="Times New Roman"/>
          <w:color w:val="auto"/>
          <w:szCs w:val="24"/>
        </w:rPr>
      </w:pPr>
      <w:r w:rsidRPr="00321FA6">
        <w:rPr>
          <w:rFonts w:eastAsia="Calibri" w:cs="Times New Roman"/>
          <w:color w:val="auto"/>
          <w:szCs w:val="24"/>
        </w:rPr>
        <w:t>EELNÕU</w:t>
      </w:r>
    </w:p>
    <w:p w14:paraId="2DF96873" w14:textId="02044C31" w:rsidR="009F32BF" w:rsidRPr="00321FA6" w:rsidRDefault="00610AB7" w:rsidP="009F32BF">
      <w:pPr>
        <w:jc w:val="right"/>
        <w:rPr>
          <w:rFonts w:eastAsia="Calibri" w:cs="Times New Roman"/>
          <w:color w:val="auto"/>
          <w:szCs w:val="24"/>
        </w:rPr>
      </w:pPr>
      <w:r>
        <w:rPr>
          <w:rFonts w:eastAsia="Calibri" w:cs="Times New Roman"/>
          <w:color w:val="auto"/>
          <w:szCs w:val="24"/>
        </w:rPr>
        <w:t>13</w:t>
      </w:r>
      <w:r w:rsidR="009F32BF" w:rsidRPr="00321FA6">
        <w:rPr>
          <w:rFonts w:eastAsia="Calibri" w:cs="Times New Roman"/>
          <w:color w:val="auto"/>
          <w:szCs w:val="24"/>
        </w:rPr>
        <w:t>.</w:t>
      </w:r>
      <w:r w:rsidR="009F32BF">
        <w:rPr>
          <w:rFonts w:eastAsia="Calibri" w:cs="Times New Roman"/>
          <w:color w:val="auto"/>
          <w:szCs w:val="24"/>
        </w:rPr>
        <w:t>1</w:t>
      </w:r>
      <w:r w:rsidR="004C2D1D">
        <w:rPr>
          <w:rFonts w:eastAsia="Calibri" w:cs="Times New Roman"/>
          <w:color w:val="auto"/>
          <w:szCs w:val="24"/>
        </w:rPr>
        <w:t>1</w:t>
      </w:r>
      <w:r w:rsidR="009F32BF" w:rsidRPr="00321FA6">
        <w:rPr>
          <w:rFonts w:eastAsia="Calibri" w:cs="Times New Roman"/>
          <w:color w:val="auto"/>
          <w:szCs w:val="24"/>
        </w:rPr>
        <w:t>.202</w:t>
      </w:r>
      <w:r w:rsidR="009F32BF">
        <w:rPr>
          <w:rFonts w:eastAsia="Calibri" w:cs="Times New Roman"/>
          <w:color w:val="auto"/>
          <w:szCs w:val="24"/>
        </w:rPr>
        <w:t>5</w:t>
      </w:r>
    </w:p>
    <w:p w14:paraId="5428DFCA" w14:textId="77777777" w:rsidR="009F32BF" w:rsidRPr="00321FA6" w:rsidRDefault="009F32BF" w:rsidP="009F32BF">
      <w:pPr>
        <w:rPr>
          <w:rFonts w:eastAsia="Calibri" w:cs="Times New Roman"/>
          <w:bCs/>
          <w:color w:val="auto"/>
          <w:szCs w:val="24"/>
        </w:rPr>
      </w:pPr>
    </w:p>
    <w:p w14:paraId="026432C3" w14:textId="2D71B278" w:rsidR="009F32BF" w:rsidRPr="00321FA6" w:rsidRDefault="009F32BF" w:rsidP="009F32BF">
      <w:pPr>
        <w:jc w:val="center"/>
        <w:rPr>
          <w:rFonts w:eastAsia="Calibri" w:cs="Times New Roman"/>
          <w:b/>
          <w:color w:val="auto"/>
          <w:sz w:val="32"/>
          <w:szCs w:val="32"/>
        </w:rPr>
      </w:pPr>
      <w:commentRangeStart w:id="0"/>
      <w:r>
        <w:rPr>
          <w:rFonts w:eastAsia="Calibri" w:cs="Times New Roman"/>
          <w:b/>
          <w:color w:val="auto"/>
          <w:sz w:val="32"/>
          <w:szCs w:val="32"/>
        </w:rPr>
        <w:t xml:space="preserve">Kodakondsuse </w:t>
      </w:r>
      <w:commentRangeEnd w:id="0"/>
      <w:r w:rsidR="00F24512">
        <w:rPr>
          <w:rStyle w:val="Kommentaariviide"/>
        </w:rPr>
        <w:commentReference w:id="0"/>
      </w:r>
      <w:r w:rsidRPr="00321FA6">
        <w:rPr>
          <w:rFonts w:eastAsia="Calibri" w:cs="Times New Roman"/>
          <w:b/>
          <w:color w:val="auto"/>
          <w:sz w:val="32"/>
          <w:szCs w:val="32"/>
        </w:rPr>
        <w:t>seaduse</w:t>
      </w:r>
      <w:r w:rsidR="00145342">
        <w:rPr>
          <w:rFonts w:eastAsia="Calibri" w:cs="Times New Roman"/>
          <w:b/>
          <w:color w:val="auto"/>
          <w:sz w:val="32"/>
          <w:szCs w:val="32"/>
        </w:rPr>
        <w:t xml:space="preserve"> ja teiste seaduste</w:t>
      </w:r>
      <w:r w:rsidRPr="00321FA6">
        <w:rPr>
          <w:rFonts w:eastAsia="Calibri" w:cs="Times New Roman"/>
          <w:b/>
          <w:color w:val="auto"/>
          <w:sz w:val="32"/>
          <w:szCs w:val="32"/>
        </w:rPr>
        <w:t xml:space="preserve"> muutmise seadus</w:t>
      </w:r>
    </w:p>
    <w:p w14:paraId="58FC1591" w14:textId="77777777" w:rsidR="009F32BF" w:rsidRPr="00321FA6" w:rsidRDefault="009F32BF" w:rsidP="009F32BF">
      <w:pPr>
        <w:rPr>
          <w:rFonts w:eastAsia="Calibri" w:cs="Times New Roman"/>
          <w:color w:val="auto"/>
          <w:szCs w:val="24"/>
        </w:rPr>
      </w:pPr>
    </w:p>
    <w:p w14:paraId="59D43464" w14:textId="3D76F75D" w:rsidR="009F32BF" w:rsidRPr="00321FA6" w:rsidRDefault="009F32BF" w:rsidP="009F32BF">
      <w:pPr>
        <w:rPr>
          <w:rFonts w:eastAsia="Calibri" w:cs="Times New Roman"/>
          <w:b/>
          <w:bCs/>
          <w:color w:val="auto"/>
          <w:szCs w:val="24"/>
        </w:rPr>
      </w:pPr>
      <w:r w:rsidRPr="00321FA6">
        <w:rPr>
          <w:rFonts w:eastAsia="Calibri" w:cs="Times New Roman"/>
          <w:b/>
          <w:bCs/>
          <w:color w:val="auto"/>
          <w:szCs w:val="24"/>
        </w:rPr>
        <w:t xml:space="preserve">§ 1. </w:t>
      </w:r>
      <w:r>
        <w:rPr>
          <w:rFonts w:eastAsia="Calibri" w:cs="Times New Roman"/>
          <w:b/>
          <w:bCs/>
          <w:color w:val="auto"/>
          <w:szCs w:val="24"/>
        </w:rPr>
        <w:t xml:space="preserve">Kodakondsuse seaduse </w:t>
      </w:r>
      <w:r w:rsidRPr="00321FA6">
        <w:rPr>
          <w:rFonts w:eastAsia="Calibri" w:cs="Times New Roman"/>
          <w:b/>
          <w:bCs/>
          <w:color w:val="auto"/>
          <w:szCs w:val="24"/>
        </w:rPr>
        <w:t>muutmine</w:t>
      </w:r>
    </w:p>
    <w:p w14:paraId="3CEAD391" w14:textId="77777777" w:rsidR="009F32BF" w:rsidRPr="00321FA6" w:rsidRDefault="009F32BF" w:rsidP="009F32BF">
      <w:pPr>
        <w:rPr>
          <w:rFonts w:eastAsia="Calibri" w:cs="Times New Roman"/>
          <w:color w:val="auto"/>
          <w:szCs w:val="24"/>
        </w:rPr>
      </w:pPr>
    </w:p>
    <w:p w14:paraId="17C34974" w14:textId="4BD125EE" w:rsidR="009F32BF" w:rsidRPr="00321FA6" w:rsidRDefault="009F32BF" w:rsidP="009F32BF">
      <w:pPr>
        <w:jc w:val="both"/>
        <w:rPr>
          <w:rFonts w:eastAsia="Calibri" w:cs="Times New Roman"/>
          <w:color w:val="auto"/>
          <w:szCs w:val="24"/>
        </w:rPr>
      </w:pPr>
      <w:r>
        <w:rPr>
          <w:rFonts w:eastAsia="Calibri" w:cs="Times New Roman"/>
          <w:color w:val="auto"/>
          <w:szCs w:val="24"/>
        </w:rPr>
        <w:t xml:space="preserve">Kodakondsuse seaduses </w:t>
      </w:r>
      <w:r w:rsidRPr="00321FA6">
        <w:rPr>
          <w:rFonts w:eastAsia="Calibri" w:cs="Times New Roman"/>
          <w:color w:val="auto"/>
          <w:szCs w:val="24"/>
        </w:rPr>
        <w:t>tehakse järgmised muudatused:</w:t>
      </w:r>
    </w:p>
    <w:p w14:paraId="39E5B092" w14:textId="77777777" w:rsidR="009F32BF" w:rsidRPr="00321FA6" w:rsidRDefault="009F32BF" w:rsidP="009F32BF">
      <w:pPr>
        <w:jc w:val="both"/>
        <w:rPr>
          <w:rFonts w:eastAsia="Calibri" w:cs="Times New Roman"/>
          <w:color w:val="auto"/>
          <w:szCs w:val="24"/>
        </w:rPr>
      </w:pPr>
    </w:p>
    <w:p w14:paraId="77067C18" w14:textId="405CFCA7" w:rsidR="009F32BF" w:rsidRPr="00321FA6" w:rsidRDefault="009F32BF" w:rsidP="3967063D">
      <w:pPr>
        <w:jc w:val="both"/>
        <w:rPr>
          <w:rFonts w:eastAsia="Calibri" w:cs="Times New Roman"/>
          <w:color w:val="auto"/>
        </w:rPr>
      </w:pPr>
      <w:commentRangeStart w:id="1"/>
      <w:r w:rsidRPr="3967063D">
        <w:rPr>
          <w:rFonts w:eastAsia="Calibri" w:cs="Times New Roman"/>
          <w:b/>
          <w:bCs/>
          <w:color w:val="auto"/>
        </w:rPr>
        <w:t>1)</w:t>
      </w:r>
      <w:r w:rsidRPr="3967063D">
        <w:rPr>
          <w:rFonts w:eastAsia="Calibri" w:cs="Times New Roman"/>
          <w:color w:val="auto"/>
        </w:rPr>
        <w:t xml:space="preserve"> paragrahv 4 tunnistatakse kehtetuks;</w:t>
      </w:r>
      <w:commentRangeEnd w:id="1"/>
      <w:r>
        <w:commentReference w:id="1"/>
      </w:r>
    </w:p>
    <w:p w14:paraId="4ED39AE1" w14:textId="77777777" w:rsidR="009F32BF" w:rsidRPr="0050465D" w:rsidRDefault="009F32BF" w:rsidP="009F32BF">
      <w:pPr>
        <w:jc w:val="both"/>
        <w:rPr>
          <w:rFonts w:eastAsia="Calibri" w:cs="Times New Roman"/>
          <w:color w:val="auto"/>
          <w:szCs w:val="24"/>
        </w:rPr>
      </w:pPr>
    </w:p>
    <w:p w14:paraId="26E994D0" w14:textId="2965EA3E" w:rsidR="009F32BF" w:rsidRDefault="009F32BF" w:rsidP="37971706">
      <w:pPr>
        <w:jc w:val="both"/>
        <w:rPr>
          <w:rFonts w:eastAsia="Calibri" w:cs="Times New Roman"/>
          <w:color w:val="auto"/>
        </w:rPr>
      </w:pPr>
      <w:r w:rsidRPr="37971706">
        <w:rPr>
          <w:rFonts w:eastAsia="Calibri" w:cs="Times New Roman"/>
          <w:b/>
          <w:bCs/>
          <w:color w:val="auto"/>
        </w:rPr>
        <w:t>2)</w:t>
      </w:r>
      <w:r w:rsidRPr="37971706">
        <w:rPr>
          <w:rFonts w:eastAsia="Calibri" w:cs="Times New Roman"/>
          <w:color w:val="auto"/>
        </w:rPr>
        <w:t xml:space="preserve"> paragrahvi 6 </w:t>
      </w:r>
      <w:del w:id="2" w:author="Kärt Voor - JUSTDIGI" w:date="2025-12-05T12:59:00Z">
        <w:r w:rsidRPr="37971706" w:rsidDel="009F32BF">
          <w:rPr>
            <w:rFonts w:eastAsia="Calibri" w:cs="Times New Roman"/>
            <w:color w:val="auto"/>
          </w:rPr>
          <w:delText xml:space="preserve">senine </w:delText>
        </w:r>
      </w:del>
      <w:r w:rsidRPr="37971706">
        <w:rPr>
          <w:rFonts w:eastAsia="Calibri" w:cs="Times New Roman"/>
          <w:color w:val="auto"/>
        </w:rPr>
        <w:t>tekst loetakse lõikeks 1 ja paragrahvi täiendatakse lõikega 2 järgmises sõnastuses:</w:t>
      </w:r>
    </w:p>
    <w:p w14:paraId="0CA6F91A" w14:textId="77777777" w:rsidR="009F32BF" w:rsidRDefault="009F32BF" w:rsidP="009F32BF">
      <w:pPr>
        <w:jc w:val="both"/>
        <w:rPr>
          <w:rFonts w:eastAsia="Calibri" w:cs="Times New Roman"/>
          <w:color w:val="auto"/>
          <w:szCs w:val="24"/>
        </w:rPr>
      </w:pPr>
    </w:p>
    <w:p w14:paraId="6608C220" w14:textId="73119DFE" w:rsidR="009F32BF" w:rsidRDefault="009F32BF" w:rsidP="009F32BF">
      <w:pPr>
        <w:jc w:val="both"/>
        <w:rPr>
          <w:rFonts w:eastAsia="Calibri" w:cs="Times New Roman"/>
          <w:color w:val="auto"/>
          <w:szCs w:val="24"/>
        </w:rPr>
      </w:pPr>
      <w:r>
        <w:rPr>
          <w:rFonts w:eastAsia="Calibri" w:cs="Times New Roman"/>
          <w:color w:val="auto"/>
          <w:szCs w:val="24"/>
        </w:rPr>
        <w:t>„</w:t>
      </w:r>
      <w:r w:rsidRPr="009F32BF">
        <w:rPr>
          <w:rFonts w:eastAsia="Calibri" w:cs="Times New Roman"/>
          <w:color w:val="auto"/>
          <w:szCs w:val="24"/>
        </w:rPr>
        <w:t>(2) Püsivalt Eestis elamine käesoleva seaduse tähenduses on välismaalase Eestis viibimine Eesti elamisloa või elamisõiguse alusel, kui tema peamine elukoht on Eestis.</w:t>
      </w:r>
      <w:r>
        <w:rPr>
          <w:rFonts w:eastAsia="Calibri" w:cs="Times New Roman"/>
          <w:color w:val="auto"/>
          <w:szCs w:val="24"/>
        </w:rPr>
        <w:t>“;</w:t>
      </w:r>
    </w:p>
    <w:p w14:paraId="69FEB8B1" w14:textId="77777777" w:rsidR="009F32BF" w:rsidRPr="00321FA6" w:rsidRDefault="009F32BF" w:rsidP="009F32BF">
      <w:pPr>
        <w:jc w:val="both"/>
        <w:rPr>
          <w:rFonts w:eastAsia="Calibri" w:cs="Times New Roman"/>
          <w:color w:val="auto"/>
          <w:szCs w:val="24"/>
        </w:rPr>
      </w:pPr>
    </w:p>
    <w:p w14:paraId="6C0042ED" w14:textId="35B3990E" w:rsidR="009F32BF" w:rsidRPr="00321FA6" w:rsidRDefault="009F32BF" w:rsidP="009F32BF">
      <w:pPr>
        <w:jc w:val="both"/>
        <w:rPr>
          <w:rFonts w:eastAsia="Calibri" w:cs="Times New Roman"/>
          <w:color w:val="auto"/>
          <w:szCs w:val="24"/>
        </w:rPr>
      </w:pPr>
      <w:r w:rsidRPr="009F32BF">
        <w:rPr>
          <w:rFonts w:eastAsia="Calibri" w:cs="Times New Roman"/>
          <w:b/>
          <w:bCs/>
          <w:color w:val="auto"/>
          <w:szCs w:val="24"/>
        </w:rPr>
        <w:t>3)</w:t>
      </w:r>
      <w:r w:rsidRPr="00321FA6">
        <w:rPr>
          <w:rFonts w:eastAsia="Calibri" w:cs="Times New Roman"/>
          <w:color w:val="auto"/>
          <w:szCs w:val="24"/>
        </w:rPr>
        <w:t xml:space="preserve"> </w:t>
      </w:r>
      <w:r>
        <w:rPr>
          <w:rFonts w:eastAsia="Calibri" w:cs="Times New Roman"/>
          <w:color w:val="auto"/>
          <w:szCs w:val="24"/>
        </w:rPr>
        <w:t xml:space="preserve">paragrahvi </w:t>
      </w:r>
      <w:bookmarkStart w:id="3" w:name="_Hlk208995341"/>
      <w:r>
        <w:rPr>
          <w:rFonts w:eastAsia="Calibri" w:cs="Times New Roman"/>
          <w:color w:val="auto"/>
          <w:szCs w:val="24"/>
        </w:rPr>
        <w:t>8 lõige 4 ja § 9 lõige 3 tunnistatakse kehtetuks</w:t>
      </w:r>
      <w:bookmarkStart w:id="4" w:name="_Hlk148963202"/>
      <w:bookmarkEnd w:id="3"/>
      <w:r w:rsidRPr="00321FA6">
        <w:rPr>
          <w:rFonts w:eastAsia="Calibri" w:cs="Times New Roman"/>
          <w:color w:val="auto"/>
          <w:szCs w:val="24"/>
        </w:rPr>
        <w:t>;</w:t>
      </w:r>
      <w:bookmarkEnd w:id="4"/>
    </w:p>
    <w:p w14:paraId="61147C20" w14:textId="77777777" w:rsidR="009F32BF" w:rsidRPr="00321FA6" w:rsidRDefault="009F32BF" w:rsidP="009F32BF">
      <w:pPr>
        <w:jc w:val="both"/>
        <w:rPr>
          <w:rFonts w:eastAsia="Calibri" w:cs="Times New Roman"/>
          <w:color w:val="auto"/>
          <w:szCs w:val="24"/>
        </w:rPr>
      </w:pPr>
    </w:p>
    <w:p w14:paraId="4C548BC3" w14:textId="47CABE7C" w:rsidR="009F32BF" w:rsidRDefault="009F32BF" w:rsidP="4A5C47DA">
      <w:pPr>
        <w:jc w:val="both"/>
        <w:rPr>
          <w:rFonts w:eastAsia="Calibri" w:cs="Times New Roman"/>
          <w:color w:val="auto"/>
        </w:rPr>
      </w:pPr>
      <w:r w:rsidRPr="4A5C47DA">
        <w:rPr>
          <w:rFonts w:eastAsia="Calibri" w:cs="Times New Roman"/>
          <w:b/>
          <w:bCs/>
          <w:color w:val="auto"/>
        </w:rPr>
        <w:t>4)</w:t>
      </w:r>
      <w:r w:rsidRPr="4A5C47DA">
        <w:rPr>
          <w:rFonts w:eastAsia="Calibri" w:cs="Times New Roman"/>
          <w:color w:val="auto"/>
        </w:rPr>
        <w:t xml:space="preserve"> </w:t>
      </w:r>
      <w:bookmarkStart w:id="5" w:name="_Hlk148961859"/>
      <w:r w:rsidRPr="4A5C47DA">
        <w:rPr>
          <w:rFonts w:eastAsia="Calibri" w:cs="Times New Roman"/>
          <w:color w:val="auto"/>
        </w:rPr>
        <w:t xml:space="preserve">paragrahvi </w:t>
      </w:r>
      <w:bookmarkStart w:id="6" w:name="_Hlk208995426"/>
      <w:commentRangeStart w:id="7"/>
      <w:r w:rsidRPr="4A5C47DA">
        <w:rPr>
          <w:rFonts w:eastAsia="Calibri" w:cs="Times New Roman"/>
          <w:color w:val="auto"/>
        </w:rPr>
        <w:t xml:space="preserve">13 lõige 4 </w:t>
      </w:r>
      <w:commentRangeEnd w:id="7"/>
      <w:r w:rsidR="008E0A1F">
        <w:rPr>
          <w:rStyle w:val="Kommentaariviide"/>
        </w:rPr>
        <w:commentReference w:id="7"/>
      </w:r>
      <w:r w:rsidRPr="4A5C47DA">
        <w:rPr>
          <w:rFonts w:eastAsia="Calibri" w:cs="Times New Roman"/>
          <w:color w:val="auto"/>
        </w:rPr>
        <w:t>muudetakse ja sõnastatakse järgmiselt:</w:t>
      </w:r>
    </w:p>
    <w:bookmarkEnd w:id="5"/>
    <w:bookmarkEnd w:id="6"/>
    <w:p w14:paraId="69EAC58B" w14:textId="24326117" w:rsidR="009F32BF" w:rsidRDefault="009F32BF" w:rsidP="009F32BF">
      <w:pPr>
        <w:jc w:val="both"/>
        <w:rPr>
          <w:rFonts w:eastAsia="Calibri" w:cs="Times New Roman"/>
          <w:color w:val="auto"/>
          <w:szCs w:val="24"/>
        </w:rPr>
      </w:pPr>
    </w:p>
    <w:p w14:paraId="7B4A7043" w14:textId="094394D6" w:rsidR="00853B2E" w:rsidRPr="00853B2E" w:rsidRDefault="00853B2E" w:rsidP="00853B2E">
      <w:pPr>
        <w:jc w:val="both"/>
        <w:rPr>
          <w:rFonts w:eastAsia="Calibri" w:cs="Times New Roman"/>
          <w:color w:val="auto"/>
          <w:szCs w:val="24"/>
        </w:rPr>
      </w:pPr>
      <w:r>
        <w:rPr>
          <w:rFonts w:eastAsia="Calibri" w:cs="Times New Roman"/>
          <w:color w:val="auto"/>
          <w:szCs w:val="24"/>
        </w:rPr>
        <w:t xml:space="preserve">„(4) </w:t>
      </w:r>
      <w:r w:rsidRPr="00853B2E">
        <w:rPr>
          <w:rFonts w:eastAsia="Calibri" w:cs="Times New Roman"/>
          <w:color w:val="auto"/>
          <w:szCs w:val="24"/>
        </w:rPr>
        <w:t>Alaealine, kes on sündinud Eestis või kes asub kohe pärast sündi koos vanema või vanematega püsivalt Eestisse elama, saab Eesti kodakondsuse naturalisatsiooni korras</w:t>
      </w:r>
      <w:r w:rsidR="00663E77">
        <w:rPr>
          <w:rFonts w:eastAsia="Calibri" w:cs="Times New Roman"/>
          <w:color w:val="auto"/>
          <w:szCs w:val="24"/>
        </w:rPr>
        <w:t xml:space="preserve"> sünni hetkest arvates</w:t>
      </w:r>
      <w:r w:rsidRPr="00853B2E">
        <w:rPr>
          <w:rFonts w:eastAsia="Calibri" w:cs="Times New Roman"/>
          <w:color w:val="auto"/>
          <w:szCs w:val="24"/>
        </w:rPr>
        <w:t>, kui</w:t>
      </w:r>
      <w:r w:rsidR="00AC16FB">
        <w:rPr>
          <w:rFonts w:eastAsia="Calibri" w:cs="Times New Roman"/>
          <w:color w:val="auto"/>
          <w:szCs w:val="24"/>
        </w:rPr>
        <w:t xml:space="preserve"> lapse sünni hetkeks on</w:t>
      </w:r>
      <w:r w:rsidRPr="00853B2E">
        <w:rPr>
          <w:rFonts w:eastAsia="Calibri" w:cs="Times New Roman"/>
          <w:color w:val="auto"/>
          <w:szCs w:val="24"/>
        </w:rPr>
        <w:t>:</w:t>
      </w:r>
    </w:p>
    <w:p w14:paraId="71C1C33B" w14:textId="41951FE6" w:rsidR="00853B2E" w:rsidRPr="00853B2E" w:rsidRDefault="00853B2E" w:rsidP="00853B2E">
      <w:pPr>
        <w:jc w:val="both"/>
        <w:rPr>
          <w:rFonts w:eastAsia="Calibri" w:cs="Times New Roman"/>
          <w:color w:val="auto"/>
          <w:szCs w:val="24"/>
        </w:rPr>
      </w:pPr>
      <w:r w:rsidRPr="00853B2E">
        <w:rPr>
          <w:rFonts w:eastAsia="Calibri" w:cs="Times New Roman"/>
          <w:color w:val="auto"/>
          <w:szCs w:val="24"/>
        </w:rPr>
        <w:t>1) tema üks vanem elanud Eestis seaduslikult vähemalt viis aastat ja teine vanem elab Eestis elamisloa alusel ning ükski riik ei pea tema vanemaid kehtivate seaduste alusel oma kodanikuks;</w:t>
      </w:r>
    </w:p>
    <w:p w14:paraId="6DAB0269" w14:textId="72F7F5F6" w:rsidR="009F32BF" w:rsidRDefault="00853B2E" w:rsidP="00853B2E">
      <w:pPr>
        <w:jc w:val="both"/>
        <w:rPr>
          <w:rFonts w:eastAsia="Calibri" w:cs="Times New Roman"/>
          <w:color w:val="auto"/>
          <w:szCs w:val="24"/>
        </w:rPr>
      </w:pPr>
      <w:r w:rsidRPr="00853B2E">
        <w:rPr>
          <w:rFonts w:eastAsia="Calibri" w:cs="Times New Roman"/>
          <w:color w:val="auto"/>
          <w:szCs w:val="24"/>
        </w:rPr>
        <w:t xml:space="preserve">2) teda üksi kasvatav vanem elanud Eestis seaduslikult vähemalt viis </w:t>
      </w:r>
      <w:r w:rsidR="00BA6069" w:rsidRPr="00853B2E">
        <w:rPr>
          <w:rFonts w:eastAsia="Calibri" w:cs="Times New Roman"/>
          <w:color w:val="auto"/>
          <w:szCs w:val="24"/>
        </w:rPr>
        <w:t xml:space="preserve">aastat ja ükski riik ei pea </w:t>
      </w:r>
      <w:r w:rsidR="00BA6069">
        <w:rPr>
          <w:rFonts w:eastAsia="Calibri" w:cs="Times New Roman"/>
          <w:color w:val="auto"/>
          <w:szCs w:val="24"/>
        </w:rPr>
        <w:t xml:space="preserve">tema vanemat </w:t>
      </w:r>
      <w:r w:rsidR="00BA6069" w:rsidRPr="00853B2E">
        <w:rPr>
          <w:rFonts w:eastAsia="Calibri" w:cs="Times New Roman"/>
          <w:color w:val="auto"/>
          <w:szCs w:val="24"/>
        </w:rPr>
        <w:t>kehtivate seaduste alusel oma kodanikuks.</w:t>
      </w:r>
      <w:r w:rsidR="00BA6069">
        <w:rPr>
          <w:rFonts w:eastAsia="Calibri" w:cs="Times New Roman"/>
          <w:color w:val="auto"/>
          <w:szCs w:val="24"/>
        </w:rPr>
        <w:t>“;</w:t>
      </w:r>
    </w:p>
    <w:p w14:paraId="54C413BE" w14:textId="77777777" w:rsidR="009F32BF" w:rsidRPr="00321FA6" w:rsidRDefault="009F32BF" w:rsidP="009F32BF">
      <w:pPr>
        <w:jc w:val="both"/>
        <w:rPr>
          <w:rFonts w:eastAsia="Calibri" w:cs="Times New Roman"/>
          <w:color w:val="auto"/>
          <w:szCs w:val="24"/>
        </w:rPr>
      </w:pPr>
    </w:p>
    <w:p w14:paraId="709E9901" w14:textId="28A4E05B" w:rsidR="009F32BF" w:rsidRDefault="009F32BF" w:rsidP="009F32BF">
      <w:pPr>
        <w:jc w:val="both"/>
        <w:rPr>
          <w:rFonts w:eastAsia="Calibri" w:cs="Times New Roman"/>
          <w:color w:val="auto"/>
          <w:szCs w:val="24"/>
        </w:rPr>
      </w:pPr>
      <w:r w:rsidRPr="00853B2E">
        <w:rPr>
          <w:rFonts w:eastAsia="Calibri" w:cs="Times New Roman"/>
          <w:b/>
          <w:bCs/>
          <w:color w:val="auto"/>
          <w:szCs w:val="24"/>
        </w:rPr>
        <w:t>5)</w:t>
      </w:r>
      <w:r w:rsidRPr="00321FA6">
        <w:rPr>
          <w:rFonts w:eastAsia="Calibri" w:cs="Times New Roman"/>
          <w:color w:val="auto"/>
          <w:szCs w:val="24"/>
        </w:rPr>
        <w:t xml:space="preserve"> paragrahvi </w:t>
      </w:r>
      <w:bookmarkStart w:id="8" w:name="_Hlk208997202"/>
      <w:bookmarkStart w:id="9" w:name="_Hlk211860010"/>
      <w:bookmarkStart w:id="10" w:name="_Hlk149078137"/>
      <w:r w:rsidR="00853B2E">
        <w:rPr>
          <w:rFonts w:eastAsia="Calibri" w:cs="Times New Roman"/>
          <w:color w:val="auto"/>
          <w:szCs w:val="24"/>
        </w:rPr>
        <w:t xml:space="preserve">13 täiendatakse </w:t>
      </w:r>
      <w:r w:rsidRPr="00321FA6">
        <w:rPr>
          <w:rFonts w:eastAsia="Calibri" w:cs="Times New Roman"/>
          <w:color w:val="auto"/>
          <w:szCs w:val="24"/>
        </w:rPr>
        <w:t>lõi</w:t>
      </w:r>
      <w:r w:rsidR="00853B2E">
        <w:rPr>
          <w:rFonts w:eastAsia="Calibri" w:cs="Times New Roman"/>
          <w:color w:val="auto"/>
          <w:szCs w:val="24"/>
        </w:rPr>
        <w:t>kega 4</w:t>
      </w:r>
      <w:bookmarkEnd w:id="8"/>
      <w:r w:rsidR="00853B2E">
        <w:rPr>
          <w:rFonts w:eastAsia="Calibri" w:cs="Times New Roman"/>
          <w:color w:val="auto"/>
          <w:szCs w:val="24"/>
          <w:vertAlign w:val="superscript"/>
        </w:rPr>
        <w:t>3</w:t>
      </w:r>
      <w:bookmarkEnd w:id="9"/>
      <w:r>
        <w:rPr>
          <w:rFonts w:eastAsia="Calibri" w:cs="Times New Roman"/>
          <w:color w:val="auto"/>
          <w:szCs w:val="24"/>
        </w:rPr>
        <w:t xml:space="preserve"> </w:t>
      </w:r>
      <w:r w:rsidR="00853B2E">
        <w:rPr>
          <w:rFonts w:eastAsia="Calibri" w:cs="Times New Roman"/>
          <w:color w:val="auto"/>
          <w:szCs w:val="24"/>
        </w:rPr>
        <w:t>järgmises sõnastuses</w:t>
      </w:r>
      <w:r>
        <w:rPr>
          <w:rFonts w:eastAsia="Calibri" w:cs="Times New Roman"/>
          <w:color w:val="auto"/>
          <w:szCs w:val="24"/>
        </w:rPr>
        <w:t>:</w:t>
      </w:r>
      <w:bookmarkEnd w:id="10"/>
    </w:p>
    <w:p w14:paraId="0F60A158" w14:textId="77777777" w:rsidR="009F32BF" w:rsidRDefault="009F32BF" w:rsidP="009F32BF">
      <w:pPr>
        <w:jc w:val="both"/>
        <w:rPr>
          <w:rFonts w:eastAsia="Calibri" w:cs="Times New Roman"/>
          <w:color w:val="auto"/>
          <w:szCs w:val="24"/>
        </w:rPr>
      </w:pPr>
    </w:p>
    <w:p w14:paraId="76902C82" w14:textId="7011F335" w:rsidR="00853B2E" w:rsidRPr="00853B2E" w:rsidRDefault="009F32BF" w:rsidP="00853B2E">
      <w:pPr>
        <w:jc w:val="both"/>
        <w:rPr>
          <w:color w:val="auto"/>
        </w:rPr>
      </w:pPr>
      <w:r>
        <w:t>„(</w:t>
      </w:r>
      <w:r w:rsidR="00853B2E">
        <w:t>4</w:t>
      </w:r>
      <w:r w:rsidR="00853B2E" w:rsidRPr="4A5C47DA">
        <w:rPr>
          <w:vertAlign w:val="superscript"/>
        </w:rPr>
        <w:t>3</w:t>
      </w:r>
      <w:r>
        <w:t xml:space="preserve">) </w:t>
      </w:r>
      <w:bookmarkStart w:id="11" w:name="_Hlk211860115"/>
      <w:commentRangeStart w:id="12"/>
      <w:r w:rsidR="00853B2E" w:rsidRPr="4A5C47DA">
        <w:rPr>
          <w:color w:val="auto"/>
        </w:rPr>
        <w:t xml:space="preserve">Alla 15-aastane </w:t>
      </w:r>
      <w:commentRangeEnd w:id="12"/>
      <w:r>
        <w:commentReference w:id="12"/>
      </w:r>
      <w:r w:rsidR="00853B2E" w:rsidRPr="4A5C47DA">
        <w:rPr>
          <w:color w:val="auto"/>
        </w:rPr>
        <w:t>alaealine, kes on sündinud Eestis või kes asub kohe pärast sündi koos vanema või vanematega püsivalt Eestisse elama ja elab püsivalt Eestis, saab Eesti kodakondsuse naturalisatsiooni korras, kui</w:t>
      </w:r>
      <w:r w:rsidR="00BA6069" w:rsidRPr="4A5C47DA">
        <w:rPr>
          <w:color w:val="auto"/>
        </w:rPr>
        <w:t xml:space="preserve"> seda</w:t>
      </w:r>
      <w:r w:rsidR="00853B2E" w:rsidRPr="4A5C47DA">
        <w:rPr>
          <w:color w:val="auto"/>
        </w:rPr>
        <w:t>:</w:t>
      </w:r>
    </w:p>
    <w:p w14:paraId="1408813F" w14:textId="63A5FFAC" w:rsidR="00853B2E" w:rsidRPr="00853B2E" w:rsidRDefault="00853B2E" w:rsidP="00853B2E">
      <w:pPr>
        <w:jc w:val="both"/>
        <w:rPr>
          <w:color w:val="auto"/>
        </w:rPr>
      </w:pPr>
      <w:r w:rsidRPr="00853B2E">
        <w:rPr>
          <w:color w:val="auto"/>
        </w:rPr>
        <w:t>1) taotlevad temale vanemad, kes sooviavalduse esitamise hetkeks on elanud Eestis seaduslikult vähemalt viis aastat ja keda ükski riik ei pea kehtivate seaduste alusel oma kodanikuks;</w:t>
      </w:r>
    </w:p>
    <w:p w14:paraId="091A68B1" w14:textId="73A2631A" w:rsidR="009F32BF" w:rsidRDefault="00853B2E" w:rsidP="00853B2E">
      <w:pPr>
        <w:jc w:val="both"/>
        <w:rPr>
          <w:color w:val="auto"/>
        </w:rPr>
      </w:pPr>
      <w:r w:rsidRPr="4A5C47DA">
        <w:rPr>
          <w:color w:val="auto"/>
        </w:rPr>
        <w:t>2) taotleb temale teda üksi kasvatav vanem või lapsendaja, kes sooviavalduse esitamise hetkeks on elanud Eestis seaduslikult vähemalt viis aastat ja keda ükski riik ei pea kehtivate seaduste alusel oma kodanikuks.</w:t>
      </w:r>
      <w:bookmarkEnd w:id="11"/>
      <w:r w:rsidR="009F32BF" w:rsidRPr="4A5C47DA">
        <w:rPr>
          <w:color w:val="auto"/>
        </w:rPr>
        <w:t>“;</w:t>
      </w:r>
    </w:p>
    <w:p w14:paraId="552EF8DC" w14:textId="77777777" w:rsidR="009F32BF" w:rsidRPr="00321FA6" w:rsidRDefault="009F32BF" w:rsidP="009F32BF">
      <w:pPr>
        <w:jc w:val="both"/>
        <w:rPr>
          <w:rFonts w:eastAsia="Calibri" w:cs="Times New Roman"/>
          <w:color w:val="auto"/>
          <w:szCs w:val="24"/>
        </w:rPr>
      </w:pPr>
    </w:p>
    <w:p w14:paraId="75F5AD56" w14:textId="77777777" w:rsidR="002D7C3C" w:rsidRDefault="009F32BF" w:rsidP="009F32BF">
      <w:pPr>
        <w:jc w:val="both"/>
        <w:rPr>
          <w:rFonts w:eastAsia="Calibri" w:cs="Times New Roman"/>
          <w:color w:val="auto"/>
          <w:szCs w:val="24"/>
        </w:rPr>
      </w:pPr>
      <w:bookmarkStart w:id="13" w:name="_Hlk133562704"/>
      <w:r w:rsidRPr="00853B2E">
        <w:rPr>
          <w:rFonts w:eastAsia="Calibri" w:cs="Times New Roman"/>
          <w:b/>
          <w:bCs/>
          <w:color w:val="auto"/>
          <w:szCs w:val="24"/>
        </w:rPr>
        <w:t>6)</w:t>
      </w:r>
      <w:r w:rsidRPr="00321FA6">
        <w:rPr>
          <w:rFonts w:eastAsia="Calibri" w:cs="Times New Roman"/>
          <w:color w:val="auto"/>
          <w:szCs w:val="24"/>
        </w:rPr>
        <w:t xml:space="preserve"> </w:t>
      </w:r>
      <w:r w:rsidRPr="0050465D">
        <w:rPr>
          <w:rFonts w:eastAsia="Calibri" w:cs="Times New Roman"/>
          <w:color w:val="auto"/>
          <w:szCs w:val="24"/>
        </w:rPr>
        <w:t xml:space="preserve">paragrahvi </w:t>
      </w:r>
      <w:bookmarkStart w:id="14" w:name="_Hlk208997557"/>
      <w:r w:rsidR="002D7C3C">
        <w:rPr>
          <w:rFonts w:eastAsia="Calibri" w:cs="Times New Roman"/>
          <w:color w:val="auto"/>
          <w:szCs w:val="24"/>
        </w:rPr>
        <w:t>20 täiendatakse lõikega 4 järgmises sõnastuses:</w:t>
      </w:r>
      <w:bookmarkStart w:id="15" w:name="_Hlk208997581"/>
      <w:bookmarkEnd w:id="14"/>
    </w:p>
    <w:p w14:paraId="5C201B3B" w14:textId="77777777" w:rsidR="002D7C3C" w:rsidRDefault="002D7C3C" w:rsidP="009F32BF">
      <w:pPr>
        <w:jc w:val="both"/>
        <w:rPr>
          <w:rFonts w:eastAsia="Calibri" w:cs="Times New Roman"/>
          <w:color w:val="auto"/>
          <w:szCs w:val="24"/>
        </w:rPr>
      </w:pPr>
    </w:p>
    <w:p w14:paraId="060DF05C" w14:textId="645509DE" w:rsidR="009F32BF" w:rsidRPr="00321FA6" w:rsidRDefault="002D7C3C" w:rsidP="4A5C47DA">
      <w:pPr>
        <w:jc w:val="both"/>
        <w:rPr>
          <w:rFonts w:eastAsia="Calibri" w:cs="Times New Roman"/>
          <w:color w:val="auto"/>
        </w:rPr>
      </w:pPr>
      <w:commentRangeStart w:id="16"/>
      <w:r w:rsidRPr="4A5C47DA">
        <w:rPr>
          <w:rFonts w:eastAsia="Calibri" w:cs="Times New Roman"/>
          <w:color w:val="auto"/>
        </w:rPr>
        <w:t xml:space="preserve">„(4) </w:t>
      </w:r>
      <w:bookmarkStart w:id="17" w:name="_Hlk211860279"/>
      <w:r w:rsidRPr="4A5C47DA">
        <w:rPr>
          <w:rFonts w:eastAsia="Calibri" w:cs="Times New Roman"/>
          <w:color w:val="auto"/>
        </w:rPr>
        <w:t>Kui õigusnormid või faktilised asjaolud muutuvad kodakondsuse taotluse menetluse ajal, kohaldatakse kodakondsuse taotluse esitamise ajal kehtinud õigusnorme. Kui kodakondsuse taotluse esitanud alaealine saab kodakondsuse taotluse menetluse ajal 18-aastaseks, loetakse, et ta on kodakondsuse saanud alaealisena.</w:t>
      </w:r>
      <w:bookmarkEnd w:id="17"/>
      <w:r w:rsidR="009F32BF" w:rsidRPr="4A5C47DA">
        <w:rPr>
          <w:rFonts w:eastAsia="Calibri" w:cs="Times New Roman"/>
          <w:color w:val="auto"/>
        </w:rPr>
        <w:t>“</w:t>
      </w:r>
      <w:bookmarkEnd w:id="15"/>
      <w:r w:rsidR="009F32BF" w:rsidRPr="4A5C47DA">
        <w:rPr>
          <w:rFonts w:eastAsia="Calibri" w:cs="Times New Roman"/>
          <w:color w:val="auto"/>
        </w:rPr>
        <w:t>;</w:t>
      </w:r>
      <w:commentRangeEnd w:id="16"/>
      <w:r>
        <w:commentReference w:id="16"/>
      </w:r>
    </w:p>
    <w:p w14:paraId="5FCAA421" w14:textId="77777777" w:rsidR="009F32BF" w:rsidRPr="00321FA6" w:rsidRDefault="009F32BF" w:rsidP="009F32BF">
      <w:pPr>
        <w:jc w:val="both"/>
        <w:rPr>
          <w:rFonts w:eastAsia="Calibri" w:cs="Times New Roman"/>
          <w:color w:val="auto"/>
          <w:szCs w:val="24"/>
        </w:rPr>
      </w:pPr>
    </w:p>
    <w:p w14:paraId="7C07745B" w14:textId="3E55ACB6" w:rsidR="009F32BF" w:rsidRDefault="009F32BF" w:rsidP="009F32BF">
      <w:pPr>
        <w:jc w:val="both"/>
        <w:rPr>
          <w:rFonts w:eastAsia="Calibri" w:cs="Times New Roman"/>
          <w:color w:val="auto"/>
          <w:szCs w:val="24"/>
        </w:rPr>
      </w:pPr>
      <w:r w:rsidRPr="002D7C3C">
        <w:rPr>
          <w:rFonts w:eastAsia="Calibri" w:cs="Times New Roman"/>
          <w:b/>
          <w:bCs/>
          <w:color w:val="auto"/>
          <w:szCs w:val="24"/>
        </w:rPr>
        <w:t>7)</w:t>
      </w:r>
      <w:r w:rsidRPr="00321FA6">
        <w:rPr>
          <w:rFonts w:eastAsia="Calibri" w:cs="Times New Roman"/>
          <w:color w:val="auto"/>
          <w:szCs w:val="24"/>
        </w:rPr>
        <w:t xml:space="preserve"> paragrahvi </w:t>
      </w:r>
      <w:r w:rsidR="002D7C3C">
        <w:rPr>
          <w:rFonts w:eastAsia="Calibri" w:cs="Times New Roman"/>
          <w:color w:val="auto"/>
          <w:szCs w:val="24"/>
        </w:rPr>
        <w:t xml:space="preserve">24 lõikest 1 </w:t>
      </w:r>
      <w:bookmarkStart w:id="18" w:name="_Hlk211860547"/>
      <w:r w:rsidR="002D7C3C">
        <w:rPr>
          <w:rFonts w:eastAsia="Calibri" w:cs="Times New Roman"/>
          <w:color w:val="auto"/>
          <w:szCs w:val="24"/>
        </w:rPr>
        <w:t>jäetakse välja tekstiosa „</w:t>
      </w:r>
      <w:r w:rsidR="002D7C3C" w:rsidRPr="002D7C3C">
        <w:rPr>
          <w:rFonts w:eastAsia="Calibri" w:cs="Times New Roman"/>
          <w:color w:val="auto"/>
          <w:szCs w:val="24"/>
        </w:rPr>
        <w:t>või Eesti välisesindusele, kui isik elab püsivalt välisriigis</w:t>
      </w:r>
      <w:r w:rsidR="002D7C3C">
        <w:rPr>
          <w:rFonts w:eastAsia="Calibri" w:cs="Times New Roman"/>
          <w:color w:val="auto"/>
          <w:szCs w:val="24"/>
        </w:rPr>
        <w:t>“</w:t>
      </w:r>
      <w:bookmarkEnd w:id="18"/>
      <w:r w:rsidR="002D7C3C">
        <w:rPr>
          <w:rFonts w:eastAsia="Calibri" w:cs="Times New Roman"/>
          <w:color w:val="auto"/>
          <w:szCs w:val="24"/>
        </w:rPr>
        <w:t>;</w:t>
      </w:r>
    </w:p>
    <w:p w14:paraId="3BC42E24" w14:textId="77777777" w:rsidR="009F32BF" w:rsidRPr="00321FA6" w:rsidRDefault="009F32BF" w:rsidP="009F32BF">
      <w:pPr>
        <w:jc w:val="both"/>
        <w:rPr>
          <w:rFonts w:eastAsia="Calibri" w:cs="Times New Roman"/>
          <w:color w:val="auto"/>
          <w:szCs w:val="24"/>
        </w:rPr>
      </w:pPr>
    </w:p>
    <w:p w14:paraId="379BB0F9" w14:textId="19BAF319" w:rsidR="009F32BF" w:rsidRDefault="009F32BF" w:rsidP="009F32BF">
      <w:pPr>
        <w:jc w:val="both"/>
        <w:rPr>
          <w:rFonts w:eastAsia="Calibri" w:cs="Times New Roman"/>
          <w:color w:val="auto"/>
          <w:szCs w:val="24"/>
        </w:rPr>
      </w:pPr>
      <w:r w:rsidRPr="002D7C3C">
        <w:rPr>
          <w:rFonts w:eastAsia="Calibri" w:cs="Times New Roman"/>
          <w:b/>
          <w:bCs/>
          <w:color w:val="auto"/>
          <w:szCs w:val="24"/>
        </w:rPr>
        <w:t>8)</w:t>
      </w:r>
      <w:r w:rsidRPr="00321FA6">
        <w:rPr>
          <w:rFonts w:eastAsia="Calibri" w:cs="Times New Roman"/>
          <w:b/>
          <w:bCs/>
          <w:color w:val="auto"/>
          <w:szCs w:val="24"/>
        </w:rPr>
        <w:t xml:space="preserve"> </w:t>
      </w:r>
      <w:r w:rsidRPr="00321FA6">
        <w:rPr>
          <w:rFonts w:eastAsia="Calibri" w:cs="Times New Roman"/>
          <w:color w:val="auto"/>
          <w:szCs w:val="24"/>
        </w:rPr>
        <w:t xml:space="preserve">paragrahvi </w:t>
      </w:r>
      <w:bookmarkStart w:id="19" w:name="_Hlk144148513"/>
      <w:bookmarkStart w:id="20" w:name="_Hlk211860985"/>
      <w:r w:rsidR="002D7C3C">
        <w:rPr>
          <w:rFonts w:eastAsia="Calibri" w:cs="Times New Roman"/>
          <w:color w:val="auto"/>
          <w:szCs w:val="24"/>
        </w:rPr>
        <w:t>28</w:t>
      </w:r>
      <w:bookmarkEnd w:id="19"/>
      <w:r w:rsidRPr="00321FA6">
        <w:rPr>
          <w:rFonts w:eastAsia="Calibri" w:cs="Times New Roman"/>
          <w:color w:val="auto"/>
          <w:szCs w:val="24"/>
        </w:rPr>
        <w:t xml:space="preserve"> lõi</w:t>
      </w:r>
      <w:r w:rsidR="002D7C3C">
        <w:rPr>
          <w:rFonts w:eastAsia="Calibri" w:cs="Times New Roman"/>
          <w:color w:val="auto"/>
          <w:szCs w:val="24"/>
        </w:rPr>
        <w:t>ke 1 punkt 5 ja lõige 4</w:t>
      </w:r>
      <w:bookmarkEnd w:id="20"/>
      <w:r w:rsidR="002D7C3C">
        <w:rPr>
          <w:rFonts w:eastAsia="Calibri" w:cs="Times New Roman"/>
          <w:color w:val="auto"/>
          <w:szCs w:val="24"/>
        </w:rPr>
        <w:t xml:space="preserve"> tunnistatakse kehtetuks;</w:t>
      </w:r>
      <w:bookmarkStart w:id="21" w:name="_Hlk154566582"/>
      <w:bookmarkStart w:id="22" w:name="_Hlk154566794"/>
      <w:bookmarkStart w:id="23" w:name="_Hlk144132514"/>
    </w:p>
    <w:p w14:paraId="35751445" w14:textId="77777777" w:rsidR="00F14380" w:rsidRDefault="00F14380" w:rsidP="009F32BF">
      <w:pPr>
        <w:jc w:val="both"/>
        <w:rPr>
          <w:rFonts w:eastAsia="Calibri" w:cs="Times New Roman"/>
          <w:color w:val="auto"/>
          <w:szCs w:val="24"/>
        </w:rPr>
      </w:pPr>
    </w:p>
    <w:p w14:paraId="75C8B18A" w14:textId="13C0BDA1" w:rsidR="00F14380" w:rsidRPr="00321FA6" w:rsidRDefault="00F14380" w:rsidP="009F32BF">
      <w:pPr>
        <w:jc w:val="both"/>
        <w:rPr>
          <w:rFonts w:eastAsia="Calibri" w:cs="Times New Roman"/>
          <w:szCs w:val="24"/>
          <w:shd w:val="clear" w:color="auto" w:fill="FFFFFF"/>
        </w:rPr>
      </w:pPr>
      <w:r w:rsidRPr="00F14380">
        <w:rPr>
          <w:rFonts w:eastAsia="Calibri" w:cs="Times New Roman"/>
          <w:b/>
          <w:bCs/>
          <w:color w:val="auto"/>
          <w:szCs w:val="24"/>
        </w:rPr>
        <w:t>9</w:t>
      </w:r>
      <w:r>
        <w:rPr>
          <w:rFonts w:eastAsia="Calibri" w:cs="Times New Roman"/>
          <w:color w:val="auto"/>
          <w:szCs w:val="24"/>
        </w:rPr>
        <w:t>) paragrahvi 29 lõiget 1 täiendatakse</w:t>
      </w:r>
      <w:r w:rsidR="004C2D1D">
        <w:rPr>
          <w:rFonts w:eastAsia="Calibri" w:cs="Times New Roman"/>
          <w:color w:val="auto"/>
          <w:szCs w:val="24"/>
        </w:rPr>
        <w:t xml:space="preserve"> pärast sõna „kasuks“ sõnadega </w:t>
      </w:r>
      <w:r>
        <w:rPr>
          <w:rFonts w:eastAsia="Calibri" w:cs="Times New Roman"/>
          <w:color w:val="auto"/>
          <w:szCs w:val="24"/>
        </w:rPr>
        <w:t xml:space="preserve">„või kui isik on </w:t>
      </w:r>
      <w:r w:rsidRPr="00F14380">
        <w:rPr>
          <w:rFonts w:eastAsia="Calibri" w:cs="Times New Roman"/>
          <w:color w:val="auto"/>
          <w:szCs w:val="24"/>
        </w:rPr>
        <w:t>mõne muu riigi kodakondsuses, kuid ei ole vabastatud Eesti kodakondsusest</w:t>
      </w:r>
      <w:r>
        <w:rPr>
          <w:rFonts w:eastAsia="Calibri" w:cs="Times New Roman"/>
          <w:color w:val="auto"/>
          <w:szCs w:val="24"/>
        </w:rPr>
        <w:t>“;</w:t>
      </w:r>
    </w:p>
    <w:bookmarkEnd w:id="21"/>
    <w:bookmarkEnd w:id="22"/>
    <w:p w14:paraId="6AE11B1E" w14:textId="77777777" w:rsidR="009F32BF" w:rsidRPr="00321FA6" w:rsidRDefault="009F32BF" w:rsidP="009F32BF">
      <w:pPr>
        <w:jc w:val="both"/>
        <w:rPr>
          <w:rFonts w:eastAsia="Calibri" w:cs="Times New Roman"/>
          <w:color w:val="auto"/>
          <w:szCs w:val="24"/>
        </w:rPr>
      </w:pPr>
    </w:p>
    <w:p w14:paraId="7784E287" w14:textId="751B37D7" w:rsidR="002D7C3C" w:rsidRDefault="00F14380" w:rsidP="009F32BF">
      <w:pPr>
        <w:jc w:val="both"/>
        <w:rPr>
          <w:rFonts w:eastAsia="Calibri" w:cs="Times New Roman"/>
          <w:color w:val="auto"/>
          <w:szCs w:val="24"/>
        </w:rPr>
      </w:pPr>
      <w:r>
        <w:rPr>
          <w:rFonts w:eastAsia="Calibri" w:cs="Times New Roman"/>
          <w:b/>
          <w:bCs/>
          <w:color w:val="auto"/>
          <w:szCs w:val="24"/>
        </w:rPr>
        <w:t>10</w:t>
      </w:r>
      <w:r w:rsidR="004C2D1D">
        <w:rPr>
          <w:rFonts w:eastAsia="Calibri" w:cs="Times New Roman"/>
          <w:b/>
          <w:bCs/>
          <w:color w:val="auto"/>
          <w:szCs w:val="24"/>
        </w:rPr>
        <w:t>)</w:t>
      </w:r>
      <w:r w:rsidR="009F32BF" w:rsidRPr="00321FA6">
        <w:rPr>
          <w:rFonts w:eastAsia="Calibri" w:cs="Times New Roman"/>
          <w:color w:val="auto"/>
          <w:szCs w:val="24"/>
        </w:rPr>
        <w:t xml:space="preserve"> </w:t>
      </w:r>
      <w:bookmarkStart w:id="24" w:name="_Hlk209600735"/>
      <w:r w:rsidR="002D7C3C">
        <w:rPr>
          <w:rFonts w:eastAsia="Calibri" w:cs="Times New Roman"/>
          <w:color w:val="auto"/>
          <w:szCs w:val="24"/>
        </w:rPr>
        <w:t xml:space="preserve">seadust täiendatakse </w:t>
      </w:r>
      <w:bookmarkStart w:id="25" w:name="_Hlk211861380"/>
      <w:r w:rsidR="002D7C3C">
        <w:rPr>
          <w:rFonts w:eastAsia="Calibri" w:cs="Times New Roman"/>
          <w:color w:val="auto"/>
          <w:szCs w:val="24"/>
        </w:rPr>
        <w:t>§-ga 36</w:t>
      </w:r>
      <w:r w:rsidR="002D7C3C" w:rsidRPr="002D7C3C">
        <w:rPr>
          <w:rFonts w:eastAsia="Calibri" w:cs="Times New Roman"/>
          <w:color w:val="auto"/>
          <w:szCs w:val="24"/>
          <w:vertAlign w:val="superscript"/>
        </w:rPr>
        <w:t>6</w:t>
      </w:r>
      <w:bookmarkEnd w:id="25"/>
      <w:r w:rsidR="002D7C3C">
        <w:rPr>
          <w:rFonts w:eastAsia="Calibri" w:cs="Times New Roman"/>
          <w:color w:val="auto"/>
          <w:szCs w:val="24"/>
        </w:rPr>
        <w:t xml:space="preserve"> järgmises sõnastuses:</w:t>
      </w:r>
    </w:p>
    <w:p w14:paraId="763F5670" w14:textId="77777777" w:rsidR="002D7C3C" w:rsidRDefault="002D7C3C" w:rsidP="002D7C3C">
      <w:pPr>
        <w:jc w:val="both"/>
        <w:rPr>
          <w:rFonts w:eastAsia="Calibri" w:cs="Times New Roman"/>
          <w:color w:val="auto"/>
          <w:szCs w:val="24"/>
        </w:rPr>
      </w:pPr>
    </w:p>
    <w:bookmarkEnd w:id="24"/>
    <w:p w14:paraId="1DB17894" w14:textId="0499493E" w:rsidR="002D7C3C" w:rsidRPr="002D7C3C" w:rsidRDefault="002D7C3C" w:rsidP="002D7C3C">
      <w:pPr>
        <w:jc w:val="both"/>
        <w:rPr>
          <w:rFonts w:eastAsia="Times New Roman" w:cs="Times New Roman"/>
          <w:b/>
          <w:bCs/>
          <w:color w:val="auto"/>
          <w:kern w:val="0"/>
          <w:sz w:val="27"/>
          <w:szCs w:val="27"/>
          <w:lang w:eastAsia="et-EE"/>
          <w14:ligatures w14:val="none"/>
        </w:rPr>
      </w:pPr>
      <w:r w:rsidRPr="002D7C3C">
        <w:rPr>
          <w:rFonts w:eastAsia="Times New Roman" w:cs="Times New Roman"/>
          <w:color w:val="auto"/>
          <w:kern w:val="0"/>
          <w:sz w:val="27"/>
          <w:szCs w:val="27"/>
          <w:lang w:eastAsia="et-EE"/>
          <w14:ligatures w14:val="none"/>
        </w:rPr>
        <w:t>„</w:t>
      </w:r>
      <w:r w:rsidRPr="002D7C3C">
        <w:rPr>
          <w:rFonts w:eastAsia="Times New Roman" w:cs="Times New Roman"/>
          <w:b/>
          <w:bCs/>
          <w:color w:val="auto"/>
          <w:kern w:val="0"/>
          <w:sz w:val="27"/>
          <w:szCs w:val="27"/>
          <w:lang w:eastAsia="et-EE"/>
          <w14:ligatures w14:val="none"/>
        </w:rPr>
        <w:t>§ 36</w:t>
      </w:r>
      <w:r w:rsidRPr="002D7C3C">
        <w:rPr>
          <w:rFonts w:eastAsia="Times New Roman" w:cs="Times New Roman"/>
          <w:b/>
          <w:bCs/>
          <w:color w:val="auto"/>
          <w:kern w:val="0"/>
          <w:sz w:val="27"/>
          <w:szCs w:val="27"/>
          <w:vertAlign w:val="superscript"/>
          <w:lang w:eastAsia="et-EE"/>
          <w14:ligatures w14:val="none"/>
        </w:rPr>
        <w:t>6</w:t>
      </w:r>
      <w:r w:rsidRPr="002D7C3C">
        <w:rPr>
          <w:rFonts w:eastAsia="Times New Roman" w:cs="Times New Roman"/>
          <w:b/>
          <w:bCs/>
          <w:color w:val="auto"/>
          <w:kern w:val="0"/>
          <w:sz w:val="27"/>
          <w:szCs w:val="27"/>
          <w:lang w:eastAsia="et-EE"/>
          <w14:ligatures w14:val="none"/>
        </w:rPr>
        <w:t>.</w:t>
      </w:r>
      <w:r w:rsidRPr="002D7C3C">
        <w:rPr>
          <w:rFonts w:eastAsia="Times New Roman" w:cs="Times New Roman"/>
          <w:color w:val="auto"/>
          <w:kern w:val="0"/>
          <w:sz w:val="27"/>
          <w:szCs w:val="27"/>
          <w:lang w:eastAsia="et-EE"/>
          <w14:ligatures w14:val="none"/>
        </w:rPr>
        <w:t xml:space="preserve"> </w:t>
      </w:r>
      <w:bookmarkStart w:id="26" w:name="_Hlk211861639"/>
      <w:r w:rsidRPr="002D7C3C">
        <w:rPr>
          <w:rFonts w:eastAsia="Times New Roman" w:cs="Times New Roman"/>
          <w:b/>
          <w:bCs/>
          <w:color w:val="auto"/>
          <w:kern w:val="0"/>
          <w:sz w:val="27"/>
          <w:szCs w:val="27"/>
          <w:lang w:eastAsia="et-EE"/>
          <w14:ligatures w14:val="none"/>
        </w:rPr>
        <w:t>Enne 2027. aasta 1. jaanuari sündinud alaealise</w:t>
      </w:r>
      <w:ins w:id="27" w:author="Katariina Kärsten - JUSTDIGI" w:date="2025-12-12T14:59:00Z" w16du:dateUtc="2025-12-12T12:59:00Z">
        <w:r w:rsidR="004E164D">
          <w:rPr>
            <w:rFonts w:eastAsia="Times New Roman" w:cs="Times New Roman"/>
            <w:b/>
            <w:bCs/>
            <w:color w:val="auto"/>
            <w:kern w:val="0"/>
            <w:sz w:val="27"/>
            <w:szCs w:val="27"/>
            <w:lang w:eastAsia="et-EE"/>
            <w14:ligatures w14:val="none"/>
          </w:rPr>
          <w:t>le</w:t>
        </w:r>
      </w:ins>
      <w:r w:rsidRPr="002D7C3C">
        <w:rPr>
          <w:rFonts w:eastAsia="Times New Roman" w:cs="Times New Roman"/>
          <w:b/>
          <w:bCs/>
          <w:color w:val="auto"/>
          <w:kern w:val="0"/>
          <w:sz w:val="27"/>
          <w:szCs w:val="27"/>
          <w:lang w:eastAsia="et-EE"/>
          <w14:ligatures w14:val="none"/>
        </w:rPr>
        <w:t xml:space="preserve"> Eesti kodakondsuse saamine</w:t>
      </w:r>
      <w:bookmarkEnd w:id="26"/>
    </w:p>
    <w:p w14:paraId="0529B836" w14:textId="77777777" w:rsidR="002D7C3C" w:rsidRDefault="002D7C3C" w:rsidP="002D7C3C">
      <w:pPr>
        <w:rPr>
          <w:rFonts w:eastAsia="Times New Roman" w:cs="Times New Roman"/>
          <w:color w:val="auto"/>
          <w:kern w:val="0"/>
          <w:szCs w:val="24"/>
          <w:lang w:eastAsia="et-EE"/>
          <w14:ligatures w14:val="none"/>
        </w:rPr>
      </w:pPr>
    </w:p>
    <w:p w14:paraId="40BDCE28" w14:textId="77777777" w:rsidR="009D473A" w:rsidRDefault="002D7C3C" w:rsidP="002D7C3C">
      <w:pPr>
        <w:jc w:val="both"/>
        <w:rPr>
          <w:rFonts w:eastAsia="Times New Roman" w:cs="Times New Roman"/>
          <w:color w:val="auto"/>
          <w:kern w:val="0"/>
          <w:szCs w:val="24"/>
          <w:lang w:eastAsia="et-EE"/>
          <w14:ligatures w14:val="none"/>
        </w:rPr>
      </w:pPr>
      <w:r w:rsidRPr="002D7C3C">
        <w:rPr>
          <w:rFonts w:eastAsia="Times New Roman" w:cs="Times New Roman"/>
          <w:color w:val="auto"/>
          <w:kern w:val="0"/>
          <w:szCs w:val="24"/>
          <w:lang w:eastAsia="et-EE"/>
          <w14:ligatures w14:val="none"/>
        </w:rPr>
        <w:t>(1) Alla 15-aastane alaealine, kes on sündinud Eestis või kes asus kohe pärast sündi koos vanema või vanematega püsivalt Eestisse elama, saab Eesti kodakondsuse naturalisatsiooni korras 2027. aasta 1. jaanuarist arvates, kui:</w:t>
      </w:r>
    </w:p>
    <w:p w14:paraId="6D0EBD6D" w14:textId="77777777" w:rsidR="009D473A" w:rsidRDefault="002D7C3C" w:rsidP="002D7C3C">
      <w:pPr>
        <w:jc w:val="both"/>
        <w:rPr>
          <w:rFonts w:eastAsia="Times New Roman" w:cs="Times New Roman"/>
          <w:color w:val="auto"/>
          <w:kern w:val="0"/>
          <w:szCs w:val="24"/>
          <w:lang w:eastAsia="et-EE"/>
          <w14:ligatures w14:val="none"/>
        </w:rPr>
      </w:pPr>
      <w:r w:rsidRPr="002D7C3C">
        <w:rPr>
          <w:rFonts w:eastAsia="Times New Roman" w:cs="Times New Roman"/>
          <w:color w:val="auto"/>
          <w:kern w:val="0"/>
          <w:szCs w:val="24"/>
          <w:lang w:eastAsia="et-EE"/>
          <w14:ligatures w14:val="none"/>
        </w:rPr>
        <w:t>1) vähemalt tema üks vanematest või last üksi kasvatav vanem, keda ükski riik ei pea kehtivate seaduste alusel oma kodanikuks, on elanud Eestis seaduslikult vähemalt viis aastat;</w:t>
      </w:r>
    </w:p>
    <w:p w14:paraId="3C6B968A" w14:textId="6985EA7E" w:rsidR="002D7C3C" w:rsidRPr="002D7C3C" w:rsidRDefault="002D7C3C" w:rsidP="002D7C3C">
      <w:pPr>
        <w:jc w:val="both"/>
        <w:rPr>
          <w:rFonts w:eastAsia="Times New Roman" w:cs="Times New Roman"/>
          <w:color w:val="auto"/>
          <w:kern w:val="0"/>
          <w:szCs w:val="24"/>
          <w:lang w:eastAsia="et-EE"/>
          <w14:ligatures w14:val="none"/>
        </w:rPr>
      </w:pPr>
      <w:r w:rsidRPr="002D7C3C">
        <w:rPr>
          <w:rFonts w:eastAsia="Times New Roman" w:cs="Times New Roman"/>
          <w:color w:val="auto"/>
          <w:kern w:val="0"/>
          <w:szCs w:val="24"/>
          <w:lang w:eastAsia="et-EE"/>
          <w14:ligatures w14:val="none"/>
        </w:rPr>
        <w:t>2) alla 15-aastane alaealine elab püsivalt Eestis.</w:t>
      </w:r>
    </w:p>
    <w:p w14:paraId="2419D224" w14:textId="77777777" w:rsidR="009D473A" w:rsidRDefault="009D473A" w:rsidP="002D7C3C">
      <w:pPr>
        <w:rPr>
          <w:rFonts w:eastAsia="Times New Roman" w:cs="Times New Roman"/>
          <w:color w:val="auto"/>
          <w:kern w:val="0"/>
          <w:szCs w:val="24"/>
          <w:lang w:eastAsia="et-EE"/>
          <w14:ligatures w14:val="none"/>
        </w:rPr>
      </w:pPr>
    </w:p>
    <w:p w14:paraId="067AFEA2" w14:textId="57612E18" w:rsidR="002D7C3C" w:rsidRPr="002D7C3C" w:rsidRDefault="002D7C3C" w:rsidP="009D473A">
      <w:pPr>
        <w:jc w:val="both"/>
        <w:rPr>
          <w:rFonts w:eastAsia="Times New Roman" w:cs="Times New Roman"/>
          <w:color w:val="auto"/>
          <w:kern w:val="0"/>
          <w:szCs w:val="24"/>
          <w:lang w:eastAsia="et-EE"/>
          <w14:ligatures w14:val="none"/>
        </w:rPr>
      </w:pPr>
      <w:r w:rsidRPr="002D7C3C">
        <w:rPr>
          <w:rFonts w:eastAsia="Times New Roman" w:cs="Times New Roman"/>
          <w:color w:val="auto"/>
          <w:kern w:val="0"/>
          <w:szCs w:val="24"/>
          <w:lang w:eastAsia="et-EE"/>
          <w14:ligatures w14:val="none"/>
        </w:rPr>
        <w:t xml:space="preserve">(2) Käesoleva paragrahvi </w:t>
      </w:r>
      <w:r w:rsidR="009D473A">
        <w:rPr>
          <w:rFonts w:eastAsia="Times New Roman" w:cs="Times New Roman"/>
          <w:color w:val="auto"/>
          <w:kern w:val="0"/>
          <w:szCs w:val="24"/>
          <w:lang w:eastAsia="et-EE"/>
          <w14:ligatures w14:val="none"/>
        </w:rPr>
        <w:t>lõikes 1</w:t>
      </w:r>
      <w:r w:rsidRPr="002D7C3C">
        <w:rPr>
          <w:rFonts w:eastAsia="Times New Roman" w:cs="Times New Roman"/>
          <w:color w:val="auto"/>
          <w:kern w:val="0"/>
          <w:szCs w:val="24"/>
          <w:lang w:eastAsia="et-EE"/>
          <w14:ligatures w14:val="none"/>
        </w:rPr>
        <w:t xml:space="preserve"> nimetatud alaealine ei saa Eesti kodakondsust käesoleva paragrahvi </w:t>
      </w:r>
      <w:r w:rsidR="009D473A">
        <w:rPr>
          <w:rFonts w:eastAsia="Times New Roman" w:cs="Times New Roman"/>
          <w:color w:val="auto"/>
          <w:kern w:val="0"/>
          <w:szCs w:val="24"/>
          <w:lang w:eastAsia="et-EE"/>
          <w14:ligatures w14:val="none"/>
        </w:rPr>
        <w:t xml:space="preserve">lõikes 1 sätestatud </w:t>
      </w:r>
      <w:r w:rsidRPr="002D7C3C">
        <w:rPr>
          <w:rFonts w:eastAsia="Times New Roman" w:cs="Times New Roman"/>
          <w:color w:val="auto"/>
          <w:kern w:val="0"/>
          <w:szCs w:val="24"/>
          <w:lang w:eastAsia="et-EE"/>
          <w14:ligatures w14:val="none"/>
        </w:rPr>
        <w:t xml:space="preserve">tingimuste täitmise korral, kui tema vanemad või last üksi kasvatav vanem esitab </w:t>
      </w:r>
      <w:r w:rsidR="009D473A">
        <w:rPr>
          <w:rFonts w:eastAsia="Times New Roman" w:cs="Times New Roman"/>
          <w:color w:val="auto"/>
          <w:kern w:val="0"/>
          <w:szCs w:val="24"/>
          <w:lang w:eastAsia="et-EE"/>
          <w14:ligatures w14:val="none"/>
        </w:rPr>
        <w:t xml:space="preserve">Vabariigi Valitsuse </w:t>
      </w:r>
      <w:r w:rsidRPr="002D7C3C">
        <w:rPr>
          <w:rFonts w:eastAsia="Times New Roman" w:cs="Times New Roman"/>
          <w:color w:val="auto"/>
          <w:kern w:val="0"/>
          <w:szCs w:val="24"/>
          <w:lang w:eastAsia="et-EE"/>
          <w14:ligatures w14:val="none"/>
        </w:rPr>
        <w:t>volitatud valitsusasutusele taotluse lapse Eesti kodakondsusest loobumiseks enne 2028. aasta 1. jaanuari.</w:t>
      </w:r>
    </w:p>
    <w:p w14:paraId="7EDB8F81" w14:textId="77777777" w:rsidR="009D473A" w:rsidRDefault="009D473A" w:rsidP="002D7C3C">
      <w:pPr>
        <w:jc w:val="both"/>
        <w:rPr>
          <w:rFonts w:eastAsia="Times New Roman" w:cs="Times New Roman"/>
          <w:color w:val="auto"/>
          <w:kern w:val="0"/>
          <w:szCs w:val="24"/>
          <w:lang w:eastAsia="et-EE"/>
          <w14:ligatures w14:val="none"/>
        </w:rPr>
      </w:pPr>
    </w:p>
    <w:p w14:paraId="2A0C7130" w14:textId="6EE4558C" w:rsidR="009F32BF" w:rsidRPr="003F61C1" w:rsidRDefault="002D7C3C" w:rsidP="002D7C3C">
      <w:pPr>
        <w:jc w:val="both"/>
        <w:rPr>
          <w:rFonts w:eastAsia="Calibri" w:cs="Times New Roman"/>
          <w:color w:val="auto"/>
          <w:szCs w:val="24"/>
        </w:rPr>
      </w:pPr>
      <w:r w:rsidRPr="002D7C3C">
        <w:rPr>
          <w:rFonts w:eastAsia="Times New Roman" w:cs="Times New Roman"/>
          <w:color w:val="auto"/>
          <w:kern w:val="0"/>
          <w:szCs w:val="24"/>
          <w:lang w:eastAsia="et-EE"/>
          <w14:ligatures w14:val="none"/>
        </w:rPr>
        <w:t xml:space="preserve">(3) Käesoleva paragrahvi </w:t>
      </w:r>
      <w:r w:rsidR="009D473A">
        <w:rPr>
          <w:rFonts w:eastAsia="Times New Roman" w:cs="Times New Roman"/>
          <w:color w:val="auto"/>
          <w:kern w:val="0"/>
          <w:szCs w:val="24"/>
          <w:lang w:eastAsia="et-EE"/>
          <w14:ligatures w14:val="none"/>
        </w:rPr>
        <w:t xml:space="preserve">lõike 1 </w:t>
      </w:r>
      <w:r w:rsidRPr="002D7C3C">
        <w:rPr>
          <w:rFonts w:eastAsia="Times New Roman" w:cs="Times New Roman"/>
          <w:color w:val="auto"/>
          <w:kern w:val="0"/>
          <w:szCs w:val="24"/>
          <w:lang w:eastAsia="et-EE"/>
          <w14:ligatures w14:val="none"/>
        </w:rPr>
        <w:t>punktis 1 sätestatud määratlus isikutest, keda ükski riik ei pea kehtivate seaduste alusel oma kodanikuks, hõlmab ka isikuid, kes olid enne 1991. aasta 20. augustit NSV Liidu kodanikud ja keda ükski muu riik ei ole pidanud kehtivate seaduste alusel oma kodanikuks.</w:t>
      </w:r>
      <w:r w:rsidR="009D473A">
        <w:rPr>
          <w:rFonts w:eastAsia="Times New Roman" w:cs="Times New Roman"/>
          <w:color w:val="auto"/>
          <w:kern w:val="0"/>
          <w:szCs w:val="24"/>
          <w:lang w:eastAsia="et-EE"/>
          <w14:ligatures w14:val="none"/>
        </w:rPr>
        <w:t>“.</w:t>
      </w:r>
    </w:p>
    <w:bookmarkEnd w:id="23"/>
    <w:p w14:paraId="3A5F05B2" w14:textId="77777777" w:rsidR="009F32BF" w:rsidRDefault="009F32BF" w:rsidP="002D7C3C">
      <w:pPr>
        <w:jc w:val="both"/>
        <w:rPr>
          <w:rFonts w:eastAsia="Calibri" w:cs="Times New Roman"/>
          <w:color w:val="auto"/>
          <w:szCs w:val="24"/>
        </w:rPr>
      </w:pPr>
    </w:p>
    <w:p w14:paraId="46404E2B" w14:textId="409D8C75" w:rsidR="009C1761" w:rsidRPr="007E0D3D" w:rsidRDefault="007E0D3D" w:rsidP="002D7C3C">
      <w:pPr>
        <w:jc w:val="both"/>
        <w:rPr>
          <w:rFonts w:eastAsia="Calibri" w:cs="Times New Roman"/>
          <w:b/>
          <w:bCs/>
          <w:color w:val="auto"/>
          <w:szCs w:val="24"/>
        </w:rPr>
      </w:pPr>
      <w:r w:rsidRPr="007E0D3D">
        <w:rPr>
          <w:rFonts w:eastAsia="Calibri" w:cs="Times New Roman"/>
          <w:b/>
          <w:bCs/>
          <w:color w:val="auto"/>
          <w:szCs w:val="24"/>
        </w:rPr>
        <w:t>§ 2. Euroopa Liidu kodaniku seaduse muutmine</w:t>
      </w:r>
    </w:p>
    <w:p w14:paraId="50D57E32" w14:textId="77777777" w:rsidR="007E0D3D" w:rsidRDefault="007E0D3D" w:rsidP="002D7C3C">
      <w:pPr>
        <w:jc w:val="both"/>
        <w:rPr>
          <w:rFonts w:eastAsia="Calibri" w:cs="Times New Roman"/>
          <w:color w:val="auto"/>
          <w:szCs w:val="24"/>
        </w:rPr>
      </w:pPr>
    </w:p>
    <w:p w14:paraId="08A70419" w14:textId="22C4CB55" w:rsidR="002F381B" w:rsidRDefault="002F381B" w:rsidP="002D7C3C">
      <w:pPr>
        <w:jc w:val="both"/>
        <w:rPr>
          <w:rFonts w:eastAsia="Calibri" w:cs="Times New Roman"/>
          <w:color w:val="auto"/>
          <w:szCs w:val="24"/>
        </w:rPr>
      </w:pPr>
      <w:r>
        <w:rPr>
          <w:rFonts w:eastAsia="Calibri" w:cs="Times New Roman"/>
          <w:color w:val="auto"/>
          <w:szCs w:val="24"/>
        </w:rPr>
        <w:t>Euroopa Liidu kodaniku seaduses tehakse järgmised muudatused:</w:t>
      </w:r>
    </w:p>
    <w:p w14:paraId="2B77512C" w14:textId="77777777" w:rsidR="002F381B" w:rsidRDefault="002F381B" w:rsidP="002D7C3C">
      <w:pPr>
        <w:jc w:val="both"/>
        <w:rPr>
          <w:rFonts w:eastAsia="Calibri" w:cs="Times New Roman"/>
          <w:color w:val="auto"/>
          <w:szCs w:val="24"/>
        </w:rPr>
      </w:pPr>
    </w:p>
    <w:p w14:paraId="1C68E2DA" w14:textId="221BD455" w:rsidR="009C1761" w:rsidRDefault="00C2241B" w:rsidP="002D7C3C">
      <w:pPr>
        <w:jc w:val="both"/>
        <w:rPr>
          <w:rFonts w:eastAsia="Calibri" w:cs="Times New Roman"/>
          <w:color w:val="auto"/>
          <w:szCs w:val="24"/>
        </w:rPr>
      </w:pPr>
      <w:r w:rsidRPr="00C2241B">
        <w:rPr>
          <w:rFonts w:eastAsia="Calibri" w:cs="Times New Roman"/>
          <w:b/>
          <w:bCs/>
          <w:color w:val="auto"/>
          <w:szCs w:val="24"/>
        </w:rPr>
        <w:t>1)</w:t>
      </w:r>
      <w:r>
        <w:rPr>
          <w:rFonts w:eastAsia="Calibri" w:cs="Times New Roman"/>
          <w:color w:val="auto"/>
          <w:szCs w:val="24"/>
        </w:rPr>
        <w:t xml:space="preserve"> paragrahv</w:t>
      </w:r>
      <w:r w:rsidR="002F381B">
        <w:rPr>
          <w:rFonts w:eastAsia="Calibri" w:cs="Times New Roman"/>
          <w:color w:val="auto"/>
          <w:szCs w:val="24"/>
        </w:rPr>
        <w:t>i</w:t>
      </w:r>
      <w:r>
        <w:rPr>
          <w:rFonts w:eastAsia="Calibri" w:cs="Times New Roman"/>
          <w:color w:val="auto"/>
          <w:szCs w:val="24"/>
        </w:rPr>
        <w:t xml:space="preserve"> 19 lõige 1 </w:t>
      </w:r>
      <w:r w:rsidR="004C2D1D">
        <w:rPr>
          <w:rFonts w:eastAsia="Calibri" w:cs="Times New Roman"/>
          <w:color w:val="auto"/>
          <w:szCs w:val="24"/>
        </w:rPr>
        <w:t xml:space="preserve">muudetakse ja </w:t>
      </w:r>
      <w:r>
        <w:rPr>
          <w:rFonts w:eastAsia="Calibri" w:cs="Times New Roman"/>
          <w:color w:val="auto"/>
          <w:szCs w:val="24"/>
        </w:rPr>
        <w:t>sõnastatakse järgmiselt:</w:t>
      </w:r>
    </w:p>
    <w:p w14:paraId="61198230" w14:textId="77777777" w:rsidR="00C2241B" w:rsidRDefault="00C2241B" w:rsidP="002D7C3C">
      <w:pPr>
        <w:jc w:val="both"/>
        <w:rPr>
          <w:rFonts w:eastAsia="Calibri" w:cs="Times New Roman"/>
          <w:color w:val="auto"/>
          <w:szCs w:val="24"/>
        </w:rPr>
      </w:pPr>
    </w:p>
    <w:p w14:paraId="74716137" w14:textId="55475DAB" w:rsidR="00C2241B" w:rsidRDefault="00C2241B" w:rsidP="002D7C3C">
      <w:pPr>
        <w:jc w:val="both"/>
        <w:rPr>
          <w:rFonts w:eastAsia="Calibri" w:cs="Times New Roman"/>
          <w:color w:val="auto"/>
          <w:szCs w:val="24"/>
        </w:rPr>
      </w:pPr>
      <w:r>
        <w:rPr>
          <w:rFonts w:eastAsia="Calibri" w:cs="Times New Roman"/>
          <w:color w:val="auto"/>
          <w:szCs w:val="24"/>
        </w:rPr>
        <w:t>„(1) Perekonnaliikmele antakse tähtajaline elamisõigus viieks aastaks.“;</w:t>
      </w:r>
    </w:p>
    <w:p w14:paraId="4FA6CC1B" w14:textId="77777777" w:rsidR="00C2241B" w:rsidRDefault="00C2241B" w:rsidP="002D7C3C">
      <w:pPr>
        <w:jc w:val="both"/>
        <w:rPr>
          <w:rFonts w:eastAsia="Calibri" w:cs="Times New Roman"/>
          <w:color w:val="auto"/>
          <w:szCs w:val="24"/>
        </w:rPr>
      </w:pPr>
    </w:p>
    <w:p w14:paraId="24ABA0D1" w14:textId="599B7315" w:rsidR="00C2241B" w:rsidRDefault="00C2241B" w:rsidP="002D7C3C">
      <w:pPr>
        <w:jc w:val="both"/>
        <w:rPr>
          <w:rFonts w:eastAsia="Calibri" w:cs="Times New Roman"/>
          <w:color w:val="auto"/>
          <w:szCs w:val="24"/>
        </w:rPr>
      </w:pPr>
      <w:r w:rsidRPr="00C2241B">
        <w:rPr>
          <w:rFonts w:eastAsia="Calibri" w:cs="Times New Roman"/>
          <w:b/>
          <w:bCs/>
          <w:color w:val="auto"/>
          <w:szCs w:val="24"/>
        </w:rPr>
        <w:t>2)</w:t>
      </w:r>
      <w:r>
        <w:rPr>
          <w:rFonts w:eastAsia="Calibri" w:cs="Times New Roman"/>
          <w:color w:val="auto"/>
          <w:szCs w:val="24"/>
        </w:rPr>
        <w:t xml:space="preserve"> paragrahv</w:t>
      </w:r>
      <w:r w:rsidR="00BF0F32">
        <w:rPr>
          <w:rFonts w:eastAsia="Calibri" w:cs="Times New Roman"/>
          <w:color w:val="auto"/>
          <w:szCs w:val="24"/>
        </w:rPr>
        <w:t>i</w:t>
      </w:r>
      <w:r>
        <w:rPr>
          <w:rFonts w:eastAsia="Calibri" w:cs="Times New Roman"/>
          <w:color w:val="auto"/>
          <w:szCs w:val="24"/>
        </w:rPr>
        <w:t xml:space="preserve"> 45 lõige 1 muudetakse </w:t>
      </w:r>
      <w:r w:rsidR="00BA6069">
        <w:rPr>
          <w:rFonts w:eastAsia="Calibri" w:cs="Times New Roman"/>
          <w:color w:val="auto"/>
          <w:szCs w:val="24"/>
        </w:rPr>
        <w:t xml:space="preserve">ja </w:t>
      </w:r>
      <w:r>
        <w:rPr>
          <w:rFonts w:eastAsia="Calibri" w:cs="Times New Roman"/>
          <w:color w:val="auto"/>
          <w:szCs w:val="24"/>
        </w:rPr>
        <w:t>sõnastatakse järgmiselt:</w:t>
      </w:r>
    </w:p>
    <w:p w14:paraId="2F81C6B5" w14:textId="77777777" w:rsidR="00C2241B" w:rsidRDefault="00C2241B" w:rsidP="002D7C3C">
      <w:pPr>
        <w:jc w:val="both"/>
        <w:rPr>
          <w:rFonts w:eastAsia="Calibri" w:cs="Times New Roman"/>
          <w:color w:val="auto"/>
          <w:szCs w:val="24"/>
        </w:rPr>
      </w:pPr>
    </w:p>
    <w:p w14:paraId="0ECDD730" w14:textId="15A008DE" w:rsidR="00C2241B" w:rsidRDefault="00C2241B" w:rsidP="002D7C3C">
      <w:pPr>
        <w:jc w:val="both"/>
        <w:rPr>
          <w:rFonts w:eastAsia="Calibri" w:cs="Times New Roman"/>
          <w:color w:val="auto"/>
          <w:szCs w:val="24"/>
        </w:rPr>
      </w:pPr>
      <w:r>
        <w:rPr>
          <w:rFonts w:eastAsia="Calibri" w:cs="Times New Roman"/>
          <w:color w:val="auto"/>
          <w:szCs w:val="24"/>
        </w:rPr>
        <w:t>„(1)</w:t>
      </w:r>
      <w:r w:rsidRPr="00C2241B">
        <w:rPr>
          <w:rFonts w:eastAsia="Calibri" w:cs="Times New Roman"/>
          <w:color w:val="auto"/>
          <w:szCs w:val="24"/>
        </w:rPr>
        <w:t xml:space="preserve"> Perekonnaliikmel, kes on perekonnaliikme viibimisõiguse, viisa või tähtajalise elamisõiguse alusel Eestis elanud</w:t>
      </w:r>
      <w:r w:rsidR="004045A8">
        <w:rPr>
          <w:rFonts w:eastAsia="Calibri" w:cs="Times New Roman"/>
          <w:color w:val="auto"/>
          <w:szCs w:val="24"/>
        </w:rPr>
        <w:t xml:space="preserve"> vähemalt</w:t>
      </w:r>
      <w:r w:rsidRPr="00C2241B">
        <w:rPr>
          <w:rFonts w:eastAsia="Calibri" w:cs="Times New Roman"/>
          <w:color w:val="auto"/>
          <w:szCs w:val="24"/>
        </w:rPr>
        <w:t xml:space="preserve"> viis aastat järjest, on õigus alalisele elamisõigusele.</w:t>
      </w:r>
      <w:r>
        <w:rPr>
          <w:rFonts w:eastAsia="Calibri" w:cs="Times New Roman"/>
          <w:color w:val="auto"/>
          <w:szCs w:val="24"/>
        </w:rPr>
        <w:t>“.</w:t>
      </w:r>
    </w:p>
    <w:p w14:paraId="44797B83" w14:textId="77777777" w:rsidR="007E0D3D" w:rsidRDefault="007E0D3D" w:rsidP="002D7C3C">
      <w:pPr>
        <w:jc w:val="both"/>
        <w:rPr>
          <w:rFonts w:eastAsia="Calibri" w:cs="Times New Roman"/>
          <w:color w:val="auto"/>
          <w:szCs w:val="24"/>
        </w:rPr>
      </w:pPr>
    </w:p>
    <w:p w14:paraId="31EA17DA" w14:textId="7FB81DD3" w:rsidR="007E0D3D" w:rsidRPr="007E0D3D" w:rsidRDefault="007E0D3D" w:rsidP="007E0D3D">
      <w:pPr>
        <w:jc w:val="both"/>
        <w:rPr>
          <w:rFonts w:eastAsia="Calibri" w:cs="Times New Roman"/>
          <w:b/>
          <w:bCs/>
          <w:color w:val="auto"/>
          <w:szCs w:val="24"/>
        </w:rPr>
      </w:pPr>
      <w:r w:rsidRPr="007E0D3D">
        <w:rPr>
          <w:rFonts w:eastAsia="Calibri" w:cs="Times New Roman"/>
          <w:b/>
          <w:bCs/>
          <w:color w:val="auto"/>
          <w:szCs w:val="24"/>
        </w:rPr>
        <w:t xml:space="preserve">§ </w:t>
      </w:r>
      <w:r>
        <w:rPr>
          <w:rFonts w:eastAsia="Calibri" w:cs="Times New Roman"/>
          <w:b/>
          <w:bCs/>
          <w:color w:val="auto"/>
          <w:szCs w:val="24"/>
        </w:rPr>
        <w:t>3</w:t>
      </w:r>
      <w:r w:rsidRPr="007E0D3D">
        <w:rPr>
          <w:rFonts w:eastAsia="Calibri" w:cs="Times New Roman"/>
          <w:b/>
          <w:bCs/>
          <w:color w:val="auto"/>
          <w:szCs w:val="24"/>
        </w:rPr>
        <w:t>. Riigilõivuseaduse muutmine</w:t>
      </w:r>
    </w:p>
    <w:p w14:paraId="7CA1C608" w14:textId="77777777" w:rsidR="007E0D3D" w:rsidRPr="007E0D3D" w:rsidRDefault="007E0D3D" w:rsidP="007E0D3D">
      <w:pPr>
        <w:jc w:val="both"/>
        <w:rPr>
          <w:rFonts w:eastAsia="Calibri" w:cs="Times New Roman"/>
          <w:color w:val="auto"/>
          <w:szCs w:val="24"/>
        </w:rPr>
      </w:pPr>
    </w:p>
    <w:p w14:paraId="653717D1" w14:textId="77777777" w:rsidR="007E0D3D" w:rsidRPr="007E0D3D" w:rsidRDefault="007E0D3D" w:rsidP="007E0D3D">
      <w:pPr>
        <w:jc w:val="both"/>
        <w:rPr>
          <w:rFonts w:eastAsia="Calibri" w:cs="Times New Roman"/>
          <w:color w:val="auto"/>
          <w:szCs w:val="24"/>
        </w:rPr>
      </w:pPr>
      <w:r w:rsidRPr="007E0D3D">
        <w:rPr>
          <w:rFonts w:eastAsia="Calibri" w:cs="Times New Roman"/>
          <w:color w:val="auto"/>
          <w:szCs w:val="24"/>
        </w:rPr>
        <w:t>Riigilõivuseaduses tehakse järgmised muudatused:</w:t>
      </w:r>
    </w:p>
    <w:p w14:paraId="0D9990F5" w14:textId="77777777" w:rsidR="007E0D3D" w:rsidRPr="007E0D3D" w:rsidRDefault="007E0D3D" w:rsidP="007E0D3D">
      <w:pPr>
        <w:jc w:val="both"/>
        <w:rPr>
          <w:rFonts w:eastAsia="Calibri" w:cs="Times New Roman"/>
          <w:color w:val="auto"/>
          <w:szCs w:val="24"/>
        </w:rPr>
      </w:pPr>
    </w:p>
    <w:p w14:paraId="575ACD49" w14:textId="77777777" w:rsidR="007E0D3D" w:rsidRPr="007E0D3D" w:rsidRDefault="007E0D3D" w:rsidP="007E0D3D">
      <w:pPr>
        <w:jc w:val="both"/>
        <w:rPr>
          <w:rFonts w:eastAsia="Calibri" w:cs="Times New Roman"/>
          <w:color w:val="auto"/>
          <w:szCs w:val="24"/>
        </w:rPr>
      </w:pPr>
      <w:r w:rsidRPr="007E0D3D">
        <w:rPr>
          <w:rFonts w:eastAsia="Calibri" w:cs="Times New Roman"/>
          <w:b/>
          <w:bCs/>
          <w:color w:val="auto"/>
          <w:szCs w:val="24"/>
        </w:rPr>
        <w:t>1)</w:t>
      </w:r>
      <w:r w:rsidRPr="007E0D3D">
        <w:rPr>
          <w:rFonts w:eastAsia="Calibri" w:cs="Times New Roman"/>
          <w:color w:val="auto"/>
          <w:szCs w:val="24"/>
        </w:rPr>
        <w:t xml:space="preserve"> paragrahvi 35 lõikest 2 jäetakse välja sõnad „ning konsulaarametnikul“;</w:t>
      </w:r>
    </w:p>
    <w:p w14:paraId="518251E5" w14:textId="77777777" w:rsidR="007E0D3D" w:rsidRPr="007E0D3D" w:rsidRDefault="007E0D3D" w:rsidP="007E0D3D">
      <w:pPr>
        <w:jc w:val="both"/>
        <w:rPr>
          <w:rFonts w:eastAsia="Calibri" w:cs="Times New Roman"/>
          <w:color w:val="auto"/>
          <w:szCs w:val="24"/>
        </w:rPr>
      </w:pPr>
    </w:p>
    <w:p w14:paraId="0F8C9902" w14:textId="04E24F6A" w:rsidR="007E0D3D" w:rsidRDefault="007E0D3D" w:rsidP="007E0D3D">
      <w:pPr>
        <w:jc w:val="both"/>
        <w:rPr>
          <w:rFonts w:eastAsia="Calibri" w:cs="Times New Roman"/>
          <w:color w:val="auto"/>
          <w:szCs w:val="24"/>
        </w:rPr>
      </w:pPr>
      <w:r w:rsidRPr="007E0D3D">
        <w:rPr>
          <w:rFonts w:eastAsia="Calibri" w:cs="Times New Roman"/>
          <w:b/>
          <w:bCs/>
          <w:color w:val="auto"/>
          <w:szCs w:val="24"/>
        </w:rPr>
        <w:t>2)</w:t>
      </w:r>
      <w:r w:rsidRPr="007E0D3D">
        <w:rPr>
          <w:rFonts w:eastAsia="Calibri" w:cs="Times New Roman"/>
          <w:color w:val="auto"/>
          <w:szCs w:val="24"/>
        </w:rPr>
        <w:t xml:space="preserve"> paragrahvi 270 lõikest 2 jäetakse välja tekstiosa „ja välisesinduses 180 eurot“</w:t>
      </w:r>
      <w:r w:rsidR="003B452E">
        <w:rPr>
          <w:rFonts w:eastAsia="Calibri" w:cs="Times New Roman"/>
          <w:color w:val="auto"/>
          <w:szCs w:val="24"/>
        </w:rPr>
        <w:t>;</w:t>
      </w:r>
    </w:p>
    <w:p w14:paraId="0F50C96A" w14:textId="77777777" w:rsidR="004C2D1D" w:rsidRDefault="004C2D1D" w:rsidP="007E0D3D">
      <w:pPr>
        <w:jc w:val="both"/>
        <w:rPr>
          <w:rFonts w:eastAsia="Calibri" w:cs="Times New Roman"/>
          <w:b/>
          <w:bCs/>
          <w:color w:val="auto"/>
          <w:szCs w:val="24"/>
        </w:rPr>
      </w:pPr>
    </w:p>
    <w:p w14:paraId="4F31391E" w14:textId="0105B86E" w:rsidR="003B452E" w:rsidRDefault="003B452E" w:rsidP="007E0D3D">
      <w:pPr>
        <w:jc w:val="both"/>
        <w:rPr>
          <w:rFonts w:eastAsia="Calibri" w:cs="Times New Roman"/>
          <w:color w:val="auto"/>
          <w:szCs w:val="24"/>
        </w:rPr>
      </w:pPr>
      <w:r w:rsidRPr="003B452E">
        <w:rPr>
          <w:rFonts w:eastAsia="Calibri" w:cs="Times New Roman"/>
          <w:b/>
          <w:bCs/>
          <w:color w:val="auto"/>
          <w:szCs w:val="24"/>
        </w:rPr>
        <w:t>3)</w:t>
      </w:r>
      <w:r>
        <w:rPr>
          <w:rFonts w:eastAsia="Calibri" w:cs="Times New Roman"/>
          <w:color w:val="auto"/>
          <w:szCs w:val="24"/>
        </w:rPr>
        <w:t xml:space="preserve"> paragrahvi 271 lõi</w:t>
      </w:r>
      <w:r w:rsidR="00566C66">
        <w:rPr>
          <w:rFonts w:eastAsia="Calibri" w:cs="Times New Roman"/>
          <w:color w:val="auto"/>
          <w:szCs w:val="24"/>
        </w:rPr>
        <w:t xml:space="preserve">getes </w:t>
      </w:r>
      <w:r>
        <w:rPr>
          <w:rFonts w:eastAsia="Calibri" w:cs="Times New Roman"/>
          <w:color w:val="auto"/>
          <w:szCs w:val="24"/>
        </w:rPr>
        <w:t>2</w:t>
      </w:r>
      <w:r w:rsidR="00566C66">
        <w:rPr>
          <w:rFonts w:eastAsia="Calibri" w:cs="Times New Roman"/>
          <w:color w:val="auto"/>
          <w:szCs w:val="24"/>
        </w:rPr>
        <w:t xml:space="preserve"> ja 3</w:t>
      </w:r>
      <w:r>
        <w:rPr>
          <w:rFonts w:eastAsia="Calibri" w:cs="Times New Roman"/>
          <w:color w:val="auto"/>
          <w:szCs w:val="24"/>
        </w:rPr>
        <w:t xml:space="preserve"> asendatakse arv „115“ arvuga „45“</w:t>
      </w:r>
      <w:r w:rsidR="00566C66">
        <w:rPr>
          <w:rFonts w:eastAsia="Calibri" w:cs="Times New Roman"/>
          <w:color w:val="auto"/>
          <w:szCs w:val="24"/>
        </w:rPr>
        <w:t>;</w:t>
      </w:r>
    </w:p>
    <w:p w14:paraId="499017DC" w14:textId="77777777" w:rsidR="003B452E" w:rsidRDefault="003B452E" w:rsidP="007E0D3D">
      <w:pPr>
        <w:jc w:val="both"/>
        <w:rPr>
          <w:rFonts w:eastAsia="Calibri" w:cs="Times New Roman"/>
          <w:color w:val="auto"/>
          <w:szCs w:val="24"/>
        </w:rPr>
      </w:pPr>
    </w:p>
    <w:p w14:paraId="7A2DDB0E" w14:textId="61E732F9" w:rsidR="003B452E" w:rsidRPr="007E0D3D" w:rsidRDefault="003B452E" w:rsidP="007E0D3D">
      <w:pPr>
        <w:jc w:val="both"/>
        <w:rPr>
          <w:rFonts w:eastAsia="Calibri" w:cs="Times New Roman"/>
          <w:color w:val="auto"/>
          <w:szCs w:val="24"/>
        </w:rPr>
      </w:pPr>
      <w:r w:rsidRPr="003B452E">
        <w:rPr>
          <w:rFonts w:eastAsia="Calibri" w:cs="Times New Roman"/>
          <w:b/>
          <w:bCs/>
          <w:color w:val="auto"/>
          <w:szCs w:val="24"/>
        </w:rPr>
        <w:t>4)</w:t>
      </w:r>
      <w:r>
        <w:rPr>
          <w:rFonts w:eastAsia="Calibri" w:cs="Times New Roman"/>
          <w:color w:val="auto"/>
          <w:szCs w:val="24"/>
        </w:rPr>
        <w:t xml:space="preserve"> paragrahvi 271 lõikes </w:t>
      </w:r>
      <w:r w:rsidR="00566C66">
        <w:rPr>
          <w:rFonts w:eastAsia="Calibri" w:cs="Times New Roman"/>
          <w:color w:val="auto"/>
          <w:szCs w:val="24"/>
        </w:rPr>
        <w:t>2</w:t>
      </w:r>
      <w:r>
        <w:rPr>
          <w:rFonts w:eastAsia="Calibri" w:cs="Times New Roman"/>
          <w:color w:val="auto"/>
          <w:szCs w:val="24"/>
        </w:rPr>
        <w:t xml:space="preserve"> asendatakse arv „</w:t>
      </w:r>
      <w:r w:rsidR="00566C66">
        <w:rPr>
          <w:rFonts w:eastAsia="Calibri" w:cs="Times New Roman"/>
          <w:color w:val="auto"/>
          <w:szCs w:val="24"/>
        </w:rPr>
        <w:t>145</w:t>
      </w:r>
      <w:r>
        <w:rPr>
          <w:rFonts w:eastAsia="Calibri" w:cs="Times New Roman"/>
          <w:color w:val="auto"/>
          <w:szCs w:val="24"/>
        </w:rPr>
        <w:t>“ arvuga „</w:t>
      </w:r>
      <w:r w:rsidR="00566C66">
        <w:rPr>
          <w:rFonts w:eastAsia="Calibri" w:cs="Times New Roman"/>
          <w:color w:val="auto"/>
          <w:szCs w:val="24"/>
        </w:rPr>
        <w:t>7</w:t>
      </w:r>
      <w:r>
        <w:rPr>
          <w:rFonts w:eastAsia="Calibri" w:cs="Times New Roman"/>
          <w:color w:val="auto"/>
          <w:szCs w:val="24"/>
        </w:rPr>
        <w:t>5“.</w:t>
      </w:r>
    </w:p>
    <w:p w14:paraId="43C9FEE9" w14:textId="77777777" w:rsidR="009C1761" w:rsidRPr="009D473A" w:rsidRDefault="009C1761" w:rsidP="002D7C3C">
      <w:pPr>
        <w:jc w:val="both"/>
        <w:rPr>
          <w:rFonts w:eastAsia="Calibri" w:cs="Times New Roman"/>
          <w:color w:val="auto"/>
          <w:szCs w:val="24"/>
        </w:rPr>
      </w:pPr>
    </w:p>
    <w:bookmarkEnd w:id="13"/>
    <w:p w14:paraId="41DBC64C" w14:textId="5B6FC956" w:rsidR="009F32BF" w:rsidRPr="00321FA6" w:rsidRDefault="009F32BF" w:rsidP="009F32BF">
      <w:pPr>
        <w:rPr>
          <w:rFonts w:eastAsia="Calibri" w:cs="Times New Roman"/>
          <w:b/>
          <w:bCs/>
          <w:color w:val="auto"/>
          <w:szCs w:val="24"/>
        </w:rPr>
      </w:pPr>
      <w:r w:rsidRPr="00321FA6">
        <w:rPr>
          <w:rFonts w:eastAsia="Calibri" w:cs="Times New Roman"/>
          <w:b/>
          <w:bCs/>
          <w:color w:val="auto"/>
          <w:szCs w:val="24"/>
        </w:rPr>
        <w:t xml:space="preserve">§ </w:t>
      </w:r>
      <w:r w:rsidR="009C1761">
        <w:rPr>
          <w:rFonts w:eastAsia="Calibri" w:cs="Times New Roman"/>
          <w:b/>
          <w:bCs/>
          <w:color w:val="auto"/>
          <w:szCs w:val="24"/>
        </w:rPr>
        <w:t>4</w:t>
      </w:r>
      <w:r w:rsidRPr="00321FA6">
        <w:rPr>
          <w:rFonts w:eastAsia="Calibri" w:cs="Times New Roman"/>
          <w:b/>
          <w:bCs/>
          <w:color w:val="auto"/>
          <w:szCs w:val="24"/>
        </w:rPr>
        <w:t xml:space="preserve">. </w:t>
      </w:r>
      <w:bookmarkStart w:id="28" w:name="_Hlk146616809"/>
      <w:r>
        <w:rPr>
          <w:rFonts w:eastAsia="Calibri" w:cs="Times New Roman"/>
          <w:b/>
          <w:bCs/>
          <w:color w:val="auto"/>
          <w:szCs w:val="24"/>
        </w:rPr>
        <w:t>Seaduse jõustumine</w:t>
      </w:r>
      <w:bookmarkEnd w:id="28"/>
    </w:p>
    <w:p w14:paraId="2753260E" w14:textId="77777777" w:rsidR="009F32BF" w:rsidRPr="00321FA6" w:rsidRDefault="009F32BF" w:rsidP="009F32BF">
      <w:pPr>
        <w:rPr>
          <w:rFonts w:eastAsia="Calibri" w:cs="Times New Roman"/>
          <w:color w:val="auto"/>
          <w:szCs w:val="24"/>
        </w:rPr>
      </w:pPr>
    </w:p>
    <w:p w14:paraId="3BE7B5C3" w14:textId="30941EC1" w:rsidR="009F32BF" w:rsidRPr="00321FA6" w:rsidRDefault="009F32BF" w:rsidP="009F32BF">
      <w:pPr>
        <w:rPr>
          <w:rFonts w:eastAsia="Calibri" w:cs="Times New Roman"/>
          <w:color w:val="auto"/>
          <w:szCs w:val="24"/>
        </w:rPr>
      </w:pPr>
      <w:r>
        <w:rPr>
          <w:rFonts w:eastAsia="Calibri" w:cs="Times New Roman"/>
          <w:color w:val="auto"/>
          <w:szCs w:val="24"/>
        </w:rPr>
        <w:t>Käesolev seadus jõustub 202</w:t>
      </w:r>
      <w:r w:rsidR="009D473A">
        <w:rPr>
          <w:rFonts w:eastAsia="Calibri" w:cs="Times New Roman"/>
          <w:color w:val="auto"/>
          <w:szCs w:val="24"/>
        </w:rPr>
        <w:t>7</w:t>
      </w:r>
      <w:r>
        <w:rPr>
          <w:rFonts w:eastAsia="Calibri" w:cs="Times New Roman"/>
          <w:color w:val="auto"/>
          <w:szCs w:val="24"/>
        </w:rPr>
        <w:t>. aasta 1. jaanuaril.</w:t>
      </w:r>
    </w:p>
    <w:p w14:paraId="4334C90A" w14:textId="77777777" w:rsidR="009F32BF" w:rsidRPr="003B4A79" w:rsidRDefault="009F32BF" w:rsidP="009F32BF">
      <w:pPr>
        <w:jc w:val="both"/>
        <w:rPr>
          <w:rFonts w:eastAsia="Calibri" w:cs="Times New Roman"/>
          <w:color w:val="auto"/>
          <w:szCs w:val="24"/>
        </w:rPr>
      </w:pPr>
    </w:p>
    <w:p w14:paraId="37AAD135" w14:textId="77777777" w:rsidR="009F32BF" w:rsidRDefault="009F32BF" w:rsidP="009F32BF">
      <w:pPr>
        <w:jc w:val="both"/>
        <w:rPr>
          <w:rFonts w:eastAsia="Calibri" w:cs="Times New Roman"/>
          <w:color w:val="auto"/>
          <w:szCs w:val="24"/>
        </w:rPr>
      </w:pPr>
    </w:p>
    <w:p w14:paraId="2F28AB5B" w14:textId="77777777" w:rsidR="009F32BF" w:rsidRDefault="009F32BF" w:rsidP="009F32BF">
      <w:pPr>
        <w:jc w:val="both"/>
        <w:rPr>
          <w:rFonts w:eastAsia="Calibri" w:cs="Times New Roman"/>
          <w:color w:val="auto"/>
          <w:szCs w:val="24"/>
        </w:rPr>
      </w:pPr>
    </w:p>
    <w:p w14:paraId="46429860" w14:textId="77777777" w:rsidR="009F32BF" w:rsidRPr="00417655" w:rsidRDefault="009F32BF" w:rsidP="009F32BF">
      <w:pPr>
        <w:keepNext/>
        <w:suppressAutoHyphens/>
        <w:ind w:hanging="11"/>
        <w:jc w:val="both"/>
        <w:rPr>
          <w:rFonts w:eastAsia="Times New Roman" w:cs="Times New Roman"/>
          <w:color w:val="000000"/>
          <w:szCs w:val="24"/>
          <w:lang w:eastAsia="et-EE"/>
        </w:rPr>
      </w:pPr>
      <w:r w:rsidRPr="00417655">
        <w:rPr>
          <w:rFonts w:eastAsia="Times New Roman" w:cs="Times New Roman"/>
          <w:color w:val="000000"/>
          <w:szCs w:val="24"/>
          <w:lang w:eastAsia="et-EE"/>
        </w:rPr>
        <w:t xml:space="preserve">Lauri </w:t>
      </w:r>
      <w:proofErr w:type="spellStart"/>
      <w:r w:rsidRPr="00417655">
        <w:rPr>
          <w:rFonts w:eastAsia="Times New Roman" w:cs="Times New Roman"/>
          <w:color w:val="000000"/>
          <w:szCs w:val="24"/>
          <w:lang w:eastAsia="et-EE"/>
        </w:rPr>
        <w:t>Hussar</w:t>
      </w:r>
      <w:proofErr w:type="spellEnd"/>
    </w:p>
    <w:p w14:paraId="03DC7E4F" w14:textId="77777777" w:rsidR="009F32BF" w:rsidRPr="00417655" w:rsidRDefault="009F32BF" w:rsidP="009F32BF">
      <w:pPr>
        <w:widowControl w:val="0"/>
        <w:suppressAutoHyphens/>
        <w:autoSpaceDN w:val="0"/>
        <w:jc w:val="both"/>
        <w:textAlignment w:val="baseline"/>
        <w:rPr>
          <w:rFonts w:eastAsia="Arial Unicode MS" w:cs="Times New Roman"/>
          <w:kern w:val="3"/>
          <w:szCs w:val="24"/>
          <w:lang w:eastAsia="et-EE"/>
        </w:rPr>
      </w:pPr>
      <w:r w:rsidRPr="00417655">
        <w:rPr>
          <w:rFonts w:eastAsia="Arial Unicode MS" w:cs="Times New Roman"/>
          <w:kern w:val="3"/>
          <w:szCs w:val="24"/>
          <w:lang w:eastAsia="et-EE"/>
        </w:rPr>
        <w:t>Riigikogu esimees</w:t>
      </w:r>
    </w:p>
    <w:p w14:paraId="3CE65199" w14:textId="77777777" w:rsidR="009F32BF" w:rsidRPr="00417655" w:rsidRDefault="009F32BF" w:rsidP="009F32BF">
      <w:pPr>
        <w:widowControl w:val="0"/>
        <w:tabs>
          <w:tab w:val="left" w:pos="0"/>
        </w:tabs>
        <w:suppressAutoHyphens/>
        <w:autoSpaceDN w:val="0"/>
        <w:jc w:val="both"/>
        <w:textAlignment w:val="baseline"/>
        <w:rPr>
          <w:rFonts w:eastAsia="Arial Unicode MS" w:cs="Times New Roman"/>
          <w:kern w:val="3"/>
          <w:szCs w:val="24"/>
          <w:lang w:eastAsia="et-EE"/>
        </w:rPr>
      </w:pPr>
    </w:p>
    <w:p w14:paraId="6AD53D8F" w14:textId="699BE6F1" w:rsidR="009F32BF" w:rsidRPr="00417655" w:rsidRDefault="009F32BF" w:rsidP="009F32BF">
      <w:pPr>
        <w:jc w:val="both"/>
        <w:rPr>
          <w:rFonts w:eastAsia="Times New Roman" w:cs="Times New Roman"/>
          <w:szCs w:val="24"/>
        </w:rPr>
      </w:pPr>
      <w:r w:rsidRPr="00417655">
        <w:rPr>
          <w:rFonts w:eastAsia="Times New Roman" w:cs="Times New Roman"/>
          <w:szCs w:val="24"/>
        </w:rPr>
        <w:t xml:space="preserve">Tallinn, ……………… </w:t>
      </w:r>
      <w:r w:rsidRPr="0046324C">
        <w:rPr>
          <w:rFonts w:eastAsia="Times New Roman" w:cs="Times New Roman"/>
          <w:szCs w:val="24"/>
        </w:rPr>
        <w:t>202</w:t>
      </w:r>
      <w:r>
        <w:rPr>
          <w:rFonts w:eastAsia="Times New Roman" w:cs="Times New Roman"/>
          <w:szCs w:val="24"/>
        </w:rPr>
        <w:t>6</w:t>
      </w:r>
    </w:p>
    <w:p w14:paraId="11A79522" w14:textId="77777777" w:rsidR="009F32BF" w:rsidRPr="00417655" w:rsidRDefault="009F32BF" w:rsidP="009F32BF">
      <w:pPr>
        <w:jc w:val="both"/>
        <w:rPr>
          <w:rFonts w:eastAsia="Calibri" w:cs="Times New Roman"/>
        </w:rPr>
      </w:pPr>
    </w:p>
    <w:p w14:paraId="00D573D4" w14:textId="237AE11C" w:rsidR="008F4574" w:rsidRDefault="009F32BF" w:rsidP="00566C66">
      <w:pPr>
        <w:widowControl w:val="0"/>
        <w:pBdr>
          <w:top w:val="single" w:sz="4" w:space="1" w:color="auto"/>
        </w:pBdr>
        <w:suppressAutoHyphens/>
        <w:autoSpaceDN w:val="0"/>
        <w:jc w:val="both"/>
      </w:pPr>
      <w:r w:rsidRPr="00417655">
        <w:rPr>
          <w:rFonts w:eastAsia="Arial Unicode MS" w:cs="Times New Roman"/>
          <w:kern w:val="3"/>
          <w:szCs w:val="24"/>
          <w:lang w:eastAsia="et-EE"/>
        </w:rPr>
        <w:t xml:space="preserve">Algatab Vabariigi Valitsus ……………… </w:t>
      </w:r>
      <w:r w:rsidRPr="0046324C">
        <w:rPr>
          <w:rFonts w:eastAsia="Arial Unicode MS" w:cs="Times New Roman"/>
          <w:kern w:val="3"/>
          <w:szCs w:val="24"/>
          <w:lang w:eastAsia="et-EE"/>
        </w:rPr>
        <w:t>202</w:t>
      </w:r>
      <w:r>
        <w:rPr>
          <w:rFonts w:eastAsia="Arial Unicode MS" w:cs="Times New Roman"/>
          <w:kern w:val="3"/>
          <w:szCs w:val="24"/>
          <w:lang w:eastAsia="et-EE"/>
        </w:rPr>
        <w:t>6</w:t>
      </w:r>
    </w:p>
    <w:sectPr w:rsidR="008F4574">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Katariina Kärsten - JUSTDIGI" w:date="2025-12-12T15:13:00Z" w:initials="KK">
    <w:p w14:paraId="5509146D" w14:textId="77777777" w:rsidR="00F24512" w:rsidRDefault="00F24512" w:rsidP="00F24512">
      <w:pPr>
        <w:pStyle w:val="Kommentaaritekst"/>
      </w:pPr>
      <w:r>
        <w:rPr>
          <w:rStyle w:val="Kommentaariviide"/>
        </w:rPr>
        <w:annotationRef/>
      </w:r>
      <w:r>
        <w:t xml:space="preserve">Kui muudetakse kuni kolme seadust, siis tuleb need kolm pealkirjas ära nimetada (HÕNTE § 35 lg 1 ja 2). Seega peaks eelnõu pealkiri olema: kodakondsuse seaduse, Euroopa Liidu kodaniku seaduse ja riigilõivuseaduse muutmise seadus. </w:t>
      </w:r>
    </w:p>
    <w:p w14:paraId="09020D68" w14:textId="77777777" w:rsidR="00F24512" w:rsidRDefault="00F24512" w:rsidP="00F24512">
      <w:pPr>
        <w:pStyle w:val="Kommentaaritekst"/>
      </w:pPr>
      <w:r>
        <w:t xml:space="preserve">Palume pealkiri parandada nii eelnõus kui seletuskirjas. </w:t>
      </w:r>
    </w:p>
  </w:comment>
  <w:comment w:id="1" w:author="Kärt Voor - JUSTDIGI" w:date="2025-12-05T14:58:00Z" w:initials="KJ">
    <w:p w14:paraId="4A1F36A1" w14:textId="2E56F8B2" w:rsidR="003A505A" w:rsidRDefault="00000000">
      <w:r>
        <w:annotationRef/>
      </w:r>
      <w:r w:rsidRPr="010AFA0F">
        <w:t>Ka KodS § 20 lg 3 nimetab "kodakondsustunnistust", see norm vajab ka muutmist.</w:t>
      </w:r>
    </w:p>
  </w:comment>
  <w:comment w:id="7" w:author="Katariina Kärsten - JUSTDIGI" w:date="2025-12-12T13:57:00Z" w:initials="KK">
    <w:p w14:paraId="77106A25" w14:textId="77777777" w:rsidR="00261E64" w:rsidRDefault="008E0A1F" w:rsidP="00261E64">
      <w:pPr>
        <w:pStyle w:val="Kommentaaritekst"/>
      </w:pPr>
      <w:r>
        <w:rPr>
          <w:rStyle w:val="Kommentaariviide"/>
        </w:rPr>
        <w:annotationRef/>
      </w:r>
      <w:r w:rsidR="00261E64">
        <w:t xml:space="preserve">HÕNTE § 37 tulenevast õigusloome püsivuse põhimõttest tulenevalt tuleb võimalikult suures ulatuses säilitada seaduse senist numeratsiooni ka seaduse muutmisel. See tähendab, et § 13 lg 4 peaks ka edaspidi reguleerima alla 15-aastase alaealisega seonduvat. Seepärast palume eelnõu kohane § 13 lg 4-3 esitada KodS § 13 lg 4 muudatusena ning eelnõu kohane § 13 lg 4 (kõigi alaealiste regulatsioon) esitada uue lõikena muus sobivas asukohas (nt lg 3-2). </w:t>
      </w:r>
    </w:p>
  </w:comment>
  <w:comment w:id="12" w:author="Kärt Voor - JUSTDIGI" w:date="2025-12-05T15:03:00Z" w:initials="KJ">
    <w:p w14:paraId="7808CB53" w14:textId="0E6773C0" w:rsidR="003A505A" w:rsidRDefault="00000000">
      <w:r>
        <w:annotationRef/>
      </w:r>
      <w:r w:rsidRPr="2D0E124B">
        <w:t>Alla 15-aastase alaealise osas on olemas lg 4, mida tuleks täiendada.</w:t>
      </w:r>
    </w:p>
  </w:comment>
  <w:comment w:id="16" w:author="Kärt Voor - JUSTDIGI" w:date="2025-12-05T15:06:00Z" w:initials="KJ">
    <w:p w14:paraId="4770279B" w14:textId="3BC1E0F4" w:rsidR="003A505A" w:rsidRDefault="00000000">
      <w:r>
        <w:annotationRef/>
      </w:r>
      <w:r w:rsidRPr="54CE5A29">
        <w:t>Sisuliselt on tegemist rakendussättega, mis tuleb kavandada rak-sättete KodS ossa. Rak-sätte loomisel palume esitada ka kuupäev, et oleks selge, enne mis kuupäeva toiminud menetluse kohta norm luuakse.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9020D68" w15:done="0"/>
  <w15:commentEx w15:paraId="4A1F36A1" w15:done="0"/>
  <w15:commentEx w15:paraId="77106A25" w15:done="0"/>
  <w15:commentEx w15:paraId="7808CB53" w15:done="0"/>
  <w15:commentEx w15:paraId="4770279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CFE8360" w16cex:dateUtc="2025-12-12T13:13:00Z"/>
  <w16cex:commentExtensible w16cex:durableId="4C7ED8E0" w16cex:dateUtc="2025-12-05T12:58:00Z"/>
  <w16cex:commentExtensible w16cex:durableId="02B79206" w16cex:dateUtc="2025-12-12T11:57:00Z"/>
  <w16cex:commentExtensible w16cex:durableId="707C7F28" w16cex:dateUtc="2025-12-05T13:03:00Z"/>
  <w16cex:commentExtensible w16cex:durableId="054029D1" w16cex:dateUtc="2025-12-05T13: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9020D68" w16cid:durableId="5CFE8360"/>
  <w16cid:commentId w16cid:paraId="4A1F36A1" w16cid:durableId="4C7ED8E0"/>
  <w16cid:commentId w16cid:paraId="77106A25" w16cid:durableId="02B79206"/>
  <w16cid:commentId w16cid:paraId="7808CB53" w16cid:durableId="707C7F28"/>
  <w16cid:commentId w16cid:paraId="4770279B" w16cid:durableId="054029D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FAE3BEB"/>
    <w:multiLevelType w:val="hybridMultilevel"/>
    <w:tmpl w:val="E7B4882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7953770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tariina Kärsten - JUSTDIGI">
    <w15:presenceInfo w15:providerId="AD" w15:userId="S::katariina.karsten@justdigi.ee::68186ada-2893-4ef6-a103-bd414b9ef0da"/>
  </w15:person>
  <w15:person w15:author="Kärt Voor - JUSTDIGI">
    <w15:presenceInfo w15:providerId="AD" w15:userId="S::kart.voor@justdigi.ee::52dc4114-728c-4d71-abb1-7c598a6ea6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2BF"/>
    <w:rsid w:val="00027531"/>
    <w:rsid w:val="00087F71"/>
    <w:rsid w:val="000952A4"/>
    <w:rsid w:val="000A5DEC"/>
    <w:rsid w:val="00145342"/>
    <w:rsid w:val="001C07CF"/>
    <w:rsid w:val="002150A1"/>
    <w:rsid w:val="00223421"/>
    <w:rsid w:val="00261E64"/>
    <w:rsid w:val="00286893"/>
    <w:rsid w:val="002D7C3C"/>
    <w:rsid w:val="002F381B"/>
    <w:rsid w:val="00324EE0"/>
    <w:rsid w:val="003746A3"/>
    <w:rsid w:val="003A505A"/>
    <w:rsid w:val="003B452E"/>
    <w:rsid w:val="003D24E8"/>
    <w:rsid w:val="004045A8"/>
    <w:rsid w:val="004C2D1D"/>
    <w:rsid w:val="004E164D"/>
    <w:rsid w:val="00566C66"/>
    <w:rsid w:val="00610AB7"/>
    <w:rsid w:val="00662527"/>
    <w:rsid w:val="00663E77"/>
    <w:rsid w:val="00701FD4"/>
    <w:rsid w:val="00767017"/>
    <w:rsid w:val="007E0D3D"/>
    <w:rsid w:val="0082232A"/>
    <w:rsid w:val="0084464C"/>
    <w:rsid w:val="00853B2E"/>
    <w:rsid w:val="008E0A1F"/>
    <w:rsid w:val="008F4574"/>
    <w:rsid w:val="009C1761"/>
    <w:rsid w:val="009D473A"/>
    <w:rsid w:val="009F32BF"/>
    <w:rsid w:val="00A60B5C"/>
    <w:rsid w:val="00AB0E7C"/>
    <w:rsid w:val="00AC16FB"/>
    <w:rsid w:val="00B6002E"/>
    <w:rsid w:val="00B921F4"/>
    <w:rsid w:val="00BA38A5"/>
    <w:rsid w:val="00BA6069"/>
    <w:rsid w:val="00BF0F32"/>
    <w:rsid w:val="00C2241B"/>
    <w:rsid w:val="00C7026E"/>
    <w:rsid w:val="00CD7C43"/>
    <w:rsid w:val="00D144E8"/>
    <w:rsid w:val="00DA6188"/>
    <w:rsid w:val="00E57246"/>
    <w:rsid w:val="00E67D30"/>
    <w:rsid w:val="00E756E8"/>
    <w:rsid w:val="00E93ECC"/>
    <w:rsid w:val="00EA4F69"/>
    <w:rsid w:val="00F02D22"/>
    <w:rsid w:val="00F14380"/>
    <w:rsid w:val="00F24512"/>
    <w:rsid w:val="01592D75"/>
    <w:rsid w:val="233FC190"/>
    <w:rsid w:val="37971706"/>
    <w:rsid w:val="3967063D"/>
    <w:rsid w:val="3AA8603A"/>
    <w:rsid w:val="4A5C47DA"/>
    <w:rsid w:val="70E7399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AA1EF"/>
  <w15:chartTrackingRefBased/>
  <w15:docId w15:val="{2E9887C9-387D-471C-B5E7-DA769D34D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Arial"/>
        <w:color w:val="202020"/>
        <w:kern w:val="2"/>
        <w:sz w:val="24"/>
        <w:szCs w:val="21"/>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F32BF"/>
  </w:style>
  <w:style w:type="paragraph" w:styleId="Pealkiri1">
    <w:name w:val="heading 1"/>
    <w:basedOn w:val="Normaallaad"/>
    <w:next w:val="Normaallaad"/>
    <w:link w:val="Pealkiri1Mrk"/>
    <w:uiPriority w:val="9"/>
    <w:qFormat/>
    <w:rsid w:val="009F32B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9F32B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9F32BF"/>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9F32BF"/>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9F32BF"/>
    <w:pPr>
      <w:keepNext/>
      <w:keepLines/>
      <w:spacing w:before="80" w:after="40"/>
      <w:outlineLvl w:val="4"/>
    </w:pPr>
    <w:rPr>
      <w:rFonts w:asciiTheme="minorHAnsi" w:eastAsiaTheme="majorEastAsia" w:hAnsiTheme="minorHAnsi" w:cstheme="majorBidi"/>
      <w:color w:val="0F4761" w:themeColor="accent1" w:themeShade="BF"/>
    </w:rPr>
  </w:style>
  <w:style w:type="paragraph" w:styleId="Pealkiri6">
    <w:name w:val="heading 6"/>
    <w:basedOn w:val="Normaallaad"/>
    <w:next w:val="Normaallaad"/>
    <w:link w:val="Pealkiri6Mrk"/>
    <w:uiPriority w:val="9"/>
    <w:semiHidden/>
    <w:unhideWhenUsed/>
    <w:qFormat/>
    <w:rsid w:val="009F32BF"/>
    <w:pPr>
      <w:keepNext/>
      <w:keepLines/>
      <w:spacing w:before="40"/>
      <w:outlineLvl w:val="5"/>
    </w:pPr>
    <w:rPr>
      <w:rFonts w:asciiTheme="minorHAnsi" w:eastAsiaTheme="majorEastAsia" w:hAnsiTheme="minorHAnsi"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9F32BF"/>
    <w:pPr>
      <w:keepNext/>
      <w:keepLines/>
      <w:spacing w:before="40"/>
      <w:outlineLvl w:val="6"/>
    </w:pPr>
    <w:rPr>
      <w:rFonts w:asciiTheme="minorHAnsi" w:eastAsiaTheme="majorEastAsia" w:hAnsiTheme="minorHAnsi" w:cstheme="majorBidi"/>
      <w:color w:val="595959" w:themeColor="text1" w:themeTint="A6"/>
    </w:rPr>
  </w:style>
  <w:style w:type="paragraph" w:styleId="Pealkiri8">
    <w:name w:val="heading 8"/>
    <w:basedOn w:val="Normaallaad"/>
    <w:next w:val="Normaallaad"/>
    <w:link w:val="Pealkiri8Mrk"/>
    <w:uiPriority w:val="9"/>
    <w:semiHidden/>
    <w:unhideWhenUsed/>
    <w:qFormat/>
    <w:rsid w:val="009F32BF"/>
    <w:pPr>
      <w:keepNext/>
      <w:keepLines/>
      <w:outlineLvl w:val="7"/>
    </w:pPr>
    <w:rPr>
      <w:rFonts w:asciiTheme="minorHAnsi" w:eastAsiaTheme="majorEastAsia" w:hAnsiTheme="minorHAnsi"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9F32BF"/>
    <w:pPr>
      <w:keepNext/>
      <w:keepLines/>
      <w:outlineLvl w:val="8"/>
    </w:pPr>
    <w:rPr>
      <w:rFonts w:asciiTheme="minorHAnsi" w:eastAsiaTheme="majorEastAsia" w:hAnsiTheme="minorHAnsi"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9F32BF"/>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9F32BF"/>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9F32BF"/>
    <w:rPr>
      <w:rFonts w:asciiTheme="minorHAnsi" w:eastAsiaTheme="majorEastAsia" w:hAnsiTheme="minorHAnsi" w:cstheme="majorBidi"/>
      <w:color w:val="0F4761" w:themeColor="accent1" w:themeShade="BF"/>
      <w:sz w:val="28"/>
      <w:szCs w:val="28"/>
    </w:rPr>
  </w:style>
  <w:style w:type="character" w:customStyle="1" w:styleId="Pealkiri4Mrk">
    <w:name w:val="Pealkiri 4 Märk"/>
    <w:basedOn w:val="Liguvaikefont"/>
    <w:link w:val="Pealkiri4"/>
    <w:uiPriority w:val="9"/>
    <w:semiHidden/>
    <w:rsid w:val="009F32BF"/>
    <w:rPr>
      <w:rFonts w:asciiTheme="minorHAnsi" w:eastAsiaTheme="majorEastAsia" w:hAnsiTheme="minorHAnsi" w:cstheme="majorBidi"/>
      <w:i/>
      <w:iCs/>
      <w:color w:val="0F4761" w:themeColor="accent1" w:themeShade="BF"/>
    </w:rPr>
  </w:style>
  <w:style w:type="character" w:customStyle="1" w:styleId="Pealkiri5Mrk">
    <w:name w:val="Pealkiri 5 Märk"/>
    <w:basedOn w:val="Liguvaikefont"/>
    <w:link w:val="Pealkiri5"/>
    <w:uiPriority w:val="9"/>
    <w:semiHidden/>
    <w:rsid w:val="009F32BF"/>
    <w:rPr>
      <w:rFonts w:asciiTheme="minorHAnsi" w:eastAsiaTheme="majorEastAsia" w:hAnsiTheme="minorHAnsi" w:cstheme="majorBidi"/>
      <w:color w:val="0F4761" w:themeColor="accent1" w:themeShade="BF"/>
    </w:rPr>
  </w:style>
  <w:style w:type="character" w:customStyle="1" w:styleId="Pealkiri6Mrk">
    <w:name w:val="Pealkiri 6 Märk"/>
    <w:basedOn w:val="Liguvaikefont"/>
    <w:link w:val="Pealkiri6"/>
    <w:uiPriority w:val="9"/>
    <w:semiHidden/>
    <w:rsid w:val="009F32BF"/>
    <w:rPr>
      <w:rFonts w:asciiTheme="minorHAnsi" w:eastAsiaTheme="majorEastAsia" w:hAnsiTheme="minorHAnsi" w:cstheme="majorBidi"/>
      <w:i/>
      <w:iCs/>
      <w:color w:val="595959" w:themeColor="text1" w:themeTint="A6"/>
    </w:rPr>
  </w:style>
  <w:style w:type="character" w:customStyle="1" w:styleId="Pealkiri7Mrk">
    <w:name w:val="Pealkiri 7 Märk"/>
    <w:basedOn w:val="Liguvaikefont"/>
    <w:link w:val="Pealkiri7"/>
    <w:uiPriority w:val="9"/>
    <w:semiHidden/>
    <w:rsid w:val="009F32BF"/>
    <w:rPr>
      <w:rFonts w:asciiTheme="minorHAnsi" w:eastAsiaTheme="majorEastAsia" w:hAnsiTheme="minorHAnsi" w:cstheme="majorBidi"/>
      <w:color w:val="595959" w:themeColor="text1" w:themeTint="A6"/>
    </w:rPr>
  </w:style>
  <w:style w:type="character" w:customStyle="1" w:styleId="Pealkiri8Mrk">
    <w:name w:val="Pealkiri 8 Märk"/>
    <w:basedOn w:val="Liguvaikefont"/>
    <w:link w:val="Pealkiri8"/>
    <w:uiPriority w:val="9"/>
    <w:semiHidden/>
    <w:rsid w:val="009F32BF"/>
    <w:rPr>
      <w:rFonts w:asciiTheme="minorHAnsi" w:eastAsiaTheme="majorEastAsia" w:hAnsiTheme="minorHAnsi" w:cstheme="majorBidi"/>
      <w:i/>
      <w:iCs/>
      <w:color w:val="272727" w:themeColor="text1" w:themeTint="D8"/>
    </w:rPr>
  </w:style>
  <w:style w:type="character" w:customStyle="1" w:styleId="Pealkiri9Mrk">
    <w:name w:val="Pealkiri 9 Märk"/>
    <w:basedOn w:val="Liguvaikefont"/>
    <w:link w:val="Pealkiri9"/>
    <w:uiPriority w:val="9"/>
    <w:semiHidden/>
    <w:rsid w:val="009F32BF"/>
    <w:rPr>
      <w:rFonts w:asciiTheme="minorHAnsi" w:eastAsiaTheme="majorEastAsia" w:hAnsiTheme="minorHAnsi" w:cstheme="majorBidi"/>
      <w:color w:val="272727" w:themeColor="text1" w:themeTint="D8"/>
    </w:rPr>
  </w:style>
  <w:style w:type="paragraph" w:styleId="Pealkiri">
    <w:name w:val="Title"/>
    <w:basedOn w:val="Normaallaad"/>
    <w:next w:val="Normaallaad"/>
    <w:link w:val="PealkiriMrk"/>
    <w:uiPriority w:val="10"/>
    <w:qFormat/>
    <w:rsid w:val="009F32BF"/>
    <w:pPr>
      <w:spacing w:after="80"/>
      <w:contextualSpacing/>
    </w:pPr>
    <w:rPr>
      <w:rFonts w:asciiTheme="majorHAnsi" w:eastAsiaTheme="majorEastAsia" w:hAnsiTheme="majorHAnsi" w:cstheme="majorBidi"/>
      <w:color w:val="auto"/>
      <w:spacing w:val="-10"/>
      <w:kern w:val="28"/>
      <w:sz w:val="56"/>
      <w:szCs w:val="56"/>
    </w:rPr>
  </w:style>
  <w:style w:type="character" w:customStyle="1" w:styleId="PealkiriMrk">
    <w:name w:val="Pealkiri Märk"/>
    <w:basedOn w:val="Liguvaikefont"/>
    <w:link w:val="Pealkiri"/>
    <w:uiPriority w:val="10"/>
    <w:rsid w:val="009F32BF"/>
    <w:rPr>
      <w:rFonts w:asciiTheme="majorHAnsi" w:eastAsiaTheme="majorEastAsia" w:hAnsiTheme="majorHAnsi" w:cstheme="majorBidi"/>
      <w:color w:val="auto"/>
      <w:spacing w:val="-10"/>
      <w:kern w:val="28"/>
      <w:sz w:val="56"/>
      <w:szCs w:val="56"/>
    </w:rPr>
  </w:style>
  <w:style w:type="paragraph" w:styleId="Alapealkiri">
    <w:name w:val="Subtitle"/>
    <w:basedOn w:val="Normaallaad"/>
    <w:next w:val="Normaallaad"/>
    <w:link w:val="AlapealkiriMrk"/>
    <w:uiPriority w:val="11"/>
    <w:qFormat/>
    <w:rsid w:val="009F32B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9F32BF"/>
    <w:rPr>
      <w:rFonts w:asciiTheme="minorHAnsi" w:eastAsiaTheme="majorEastAsia" w:hAnsiTheme="minorHAnsi"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9F32BF"/>
    <w:pPr>
      <w:spacing w:before="160" w:after="160"/>
      <w:jc w:val="center"/>
    </w:pPr>
    <w:rPr>
      <w:i/>
      <w:iCs/>
      <w:color w:val="404040" w:themeColor="text1" w:themeTint="BF"/>
    </w:rPr>
  </w:style>
  <w:style w:type="character" w:customStyle="1" w:styleId="TsitaatMrk">
    <w:name w:val="Tsitaat Märk"/>
    <w:basedOn w:val="Liguvaikefont"/>
    <w:link w:val="Tsitaat"/>
    <w:uiPriority w:val="29"/>
    <w:rsid w:val="009F32BF"/>
    <w:rPr>
      <w:i/>
      <w:iCs/>
      <w:color w:val="404040" w:themeColor="text1" w:themeTint="BF"/>
    </w:rPr>
  </w:style>
  <w:style w:type="paragraph" w:styleId="Loendilik">
    <w:name w:val="List Paragraph"/>
    <w:basedOn w:val="Normaallaad"/>
    <w:uiPriority w:val="34"/>
    <w:qFormat/>
    <w:rsid w:val="009F32BF"/>
    <w:pPr>
      <w:ind w:left="720"/>
      <w:contextualSpacing/>
    </w:pPr>
  </w:style>
  <w:style w:type="character" w:styleId="Selgeltmrgatavrhutus">
    <w:name w:val="Intense Emphasis"/>
    <w:basedOn w:val="Liguvaikefont"/>
    <w:uiPriority w:val="21"/>
    <w:qFormat/>
    <w:rsid w:val="009F32BF"/>
    <w:rPr>
      <w:i/>
      <w:iCs/>
      <w:color w:val="0F4761" w:themeColor="accent1" w:themeShade="BF"/>
    </w:rPr>
  </w:style>
  <w:style w:type="paragraph" w:styleId="Selgeltmrgatavtsitaat">
    <w:name w:val="Intense Quote"/>
    <w:basedOn w:val="Normaallaad"/>
    <w:next w:val="Normaallaad"/>
    <w:link w:val="SelgeltmrgatavtsitaatMrk"/>
    <w:uiPriority w:val="30"/>
    <w:qFormat/>
    <w:rsid w:val="009F32B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9F32BF"/>
    <w:rPr>
      <w:i/>
      <w:iCs/>
      <w:color w:val="0F4761" w:themeColor="accent1" w:themeShade="BF"/>
    </w:rPr>
  </w:style>
  <w:style w:type="character" w:styleId="Selgeltmrgatavviide">
    <w:name w:val="Intense Reference"/>
    <w:basedOn w:val="Liguvaikefont"/>
    <w:uiPriority w:val="32"/>
    <w:qFormat/>
    <w:rsid w:val="009F32BF"/>
    <w:rPr>
      <w:b/>
      <w:bCs/>
      <w:smallCaps/>
      <w:color w:val="0F4761" w:themeColor="accent1" w:themeShade="BF"/>
      <w:spacing w:val="5"/>
    </w:rPr>
  </w:style>
  <w:style w:type="character" w:styleId="Kommentaariviide">
    <w:name w:val="annotation reference"/>
    <w:basedOn w:val="Liguvaikefont"/>
    <w:uiPriority w:val="99"/>
    <w:semiHidden/>
    <w:unhideWhenUsed/>
    <w:rsid w:val="009F32BF"/>
    <w:rPr>
      <w:sz w:val="16"/>
      <w:szCs w:val="16"/>
    </w:rPr>
  </w:style>
  <w:style w:type="paragraph" w:styleId="Kommentaaritekst">
    <w:name w:val="annotation text"/>
    <w:basedOn w:val="Normaallaad"/>
    <w:link w:val="KommentaaritekstMrk1"/>
    <w:uiPriority w:val="99"/>
    <w:unhideWhenUsed/>
    <w:rsid w:val="009F32BF"/>
    <w:rPr>
      <w:sz w:val="20"/>
      <w:szCs w:val="20"/>
    </w:rPr>
  </w:style>
  <w:style w:type="character" w:customStyle="1" w:styleId="KommentaaritekstMrk">
    <w:name w:val="Kommentaari tekst Märk"/>
    <w:basedOn w:val="Liguvaikefont"/>
    <w:uiPriority w:val="99"/>
    <w:semiHidden/>
    <w:rsid w:val="009F32BF"/>
    <w:rPr>
      <w:sz w:val="20"/>
      <w:szCs w:val="20"/>
    </w:rPr>
  </w:style>
  <w:style w:type="character" w:customStyle="1" w:styleId="KommentaaritekstMrk1">
    <w:name w:val="Kommentaari tekst Märk1"/>
    <w:basedOn w:val="Liguvaikefont"/>
    <w:link w:val="Kommentaaritekst"/>
    <w:uiPriority w:val="99"/>
    <w:rsid w:val="009F32BF"/>
    <w:rPr>
      <w:sz w:val="20"/>
      <w:szCs w:val="20"/>
    </w:rPr>
  </w:style>
  <w:style w:type="paragraph" w:styleId="Kommentaariteema">
    <w:name w:val="annotation subject"/>
    <w:basedOn w:val="Kommentaaritekst"/>
    <w:next w:val="Kommentaaritekst"/>
    <w:link w:val="KommentaariteemaMrk"/>
    <w:uiPriority w:val="99"/>
    <w:semiHidden/>
    <w:unhideWhenUsed/>
    <w:rsid w:val="00853B2E"/>
    <w:rPr>
      <w:b/>
      <w:bCs/>
    </w:rPr>
  </w:style>
  <w:style w:type="character" w:customStyle="1" w:styleId="KommentaariteemaMrk">
    <w:name w:val="Kommentaari teema Märk"/>
    <w:basedOn w:val="KommentaaritekstMrk1"/>
    <w:link w:val="Kommentaariteema"/>
    <w:uiPriority w:val="99"/>
    <w:semiHidden/>
    <w:rsid w:val="00853B2E"/>
    <w:rPr>
      <w:b/>
      <w:bCs/>
      <w:sz w:val="20"/>
      <w:szCs w:val="20"/>
    </w:rPr>
  </w:style>
  <w:style w:type="character" w:styleId="Hperlink">
    <w:name w:val="Hyperlink"/>
    <w:basedOn w:val="Liguvaikefont"/>
    <w:uiPriority w:val="99"/>
    <w:unhideWhenUsed/>
    <w:rsid w:val="00853B2E"/>
    <w:rPr>
      <w:color w:val="467886" w:themeColor="hyperlink"/>
      <w:u w:val="single"/>
    </w:rPr>
  </w:style>
  <w:style w:type="character" w:styleId="Lahendamatamainimine">
    <w:name w:val="Unresolved Mention"/>
    <w:basedOn w:val="Liguvaikefont"/>
    <w:uiPriority w:val="99"/>
    <w:semiHidden/>
    <w:unhideWhenUsed/>
    <w:rsid w:val="00853B2E"/>
    <w:rPr>
      <w:color w:val="605E5C"/>
      <w:shd w:val="clear" w:color="auto" w:fill="E1DFDD"/>
    </w:rPr>
  </w:style>
  <w:style w:type="paragraph" w:styleId="Redaktsioon">
    <w:name w:val="Revision"/>
    <w:hidden/>
    <w:uiPriority w:val="99"/>
    <w:semiHidden/>
    <w:rsid w:val="009C17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8/08/relationships/commentsExtensible" Target="commentsExtensible.xml"/><Relationship Id="rId5" Type="http://schemas.openxmlformats.org/officeDocument/2006/relationships/styles" Target="styles.xml"/><Relationship Id="rId10" Type="http://schemas.microsoft.com/office/2016/09/relationships/commentsIds" Target="commentsIds.xml"/><Relationship Id="rId4" Type="http://schemas.openxmlformats.org/officeDocument/2006/relationships/numbering" Target="numbering.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3d7fa608eb2fcbd896dbdaf276ab8e6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fcd6c1a3432a9e58cbcf8f34a43b552"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F6B1C2-18C7-49BC-B8BE-1C37200E3E13}">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12AF0090-E31D-4653-9A15-2694647F74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109056-2306-472E-9D77-C0F1CD2DC3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Pages>
  <Words>718</Words>
  <Characters>4166</Characters>
  <Application>Microsoft Office Word</Application>
  <DocSecurity>0</DocSecurity>
  <Lines>34</Lines>
  <Paragraphs>9</Paragraphs>
  <ScaleCrop>false</ScaleCrop>
  <Company/>
  <LinksUpToDate>false</LinksUpToDate>
  <CharactersWithSpaces>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Maret Saanküll</dc:creator>
  <cp:keywords/>
  <dc:description/>
  <cp:lastModifiedBy>Katariina Kärsten - JUSTDIGI</cp:lastModifiedBy>
  <cp:revision>11</cp:revision>
  <dcterms:created xsi:type="dcterms:W3CDTF">2025-12-01T11:19:00Z</dcterms:created>
  <dcterms:modified xsi:type="dcterms:W3CDTF">2025-12-12T13:13:00Z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2025-12-01T11:19:01Z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8f9da4bc-fd4a-41e8-b8a9-ef5092a3a413</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0x0101003E579B56BAECA84AA24CE2339784D7AE</vt:lpwstr>
  </property>
  <property fmtid="{D5CDD505-2E9C-101B-9397-08002B2CF9AE}" pid="11" name="MediaServiceImageTags">
    <vt:lpwstr/>
  </property>
</Properties>
</file>